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AB28D" w14:textId="4F3F5F14" w:rsidR="00B131BB" w:rsidRPr="0026157D" w:rsidRDefault="00960DFE" w:rsidP="00960DFE">
      <w:pPr>
        <w:tabs>
          <w:tab w:val="left" w:pos="2595"/>
          <w:tab w:val="center" w:pos="7129"/>
        </w:tabs>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 xml:space="preserve">  </w:t>
      </w:r>
      <w:r w:rsidR="00B131BB">
        <w:rPr>
          <w:rFonts w:ascii="Arial" w:eastAsia="Calibri" w:hAnsi="Arial" w:cs="Arial"/>
          <w:b/>
          <w:bCs/>
          <w:color w:val="000000" w:themeColor="text1"/>
          <w:sz w:val="20"/>
          <w:szCs w:val="20"/>
        </w:rPr>
        <w:t xml:space="preserve">Príloha č. </w:t>
      </w:r>
      <w:r w:rsidR="007F7B3F">
        <w:rPr>
          <w:rFonts w:ascii="Arial" w:eastAsia="Calibri" w:hAnsi="Arial" w:cs="Arial"/>
          <w:b/>
          <w:bCs/>
          <w:color w:val="000000" w:themeColor="text1"/>
          <w:sz w:val="20"/>
          <w:szCs w:val="20"/>
        </w:rPr>
        <w:t>11</w:t>
      </w:r>
    </w:p>
    <w:p w14:paraId="3DC081B2" w14:textId="77777777" w:rsidR="00B957D9" w:rsidRPr="00D174CA" w:rsidRDefault="00B957D9" w:rsidP="00960DFE">
      <w:pPr>
        <w:tabs>
          <w:tab w:val="left" w:pos="2595"/>
          <w:tab w:val="center" w:pos="7129"/>
        </w:tabs>
        <w:spacing w:after="0" w:line="288" w:lineRule="auto"/>
        <w:ind w:right="89"/>
        <w:jc w:val="center"/>
        <w:outlineLvl w:val="0"/>
        <w:rPr>
          <w:rFonts w:ascii="Arial" w:eastAsia="Calibri" w:hAnsi="Arial" w:cs="Arial"/>
          <w:b/>
          <w:bCs/>
          <w:color w:val="000000" w:themeColor="text1"/>
          <w:sz w:val="24"/>
          <w:szCs w:val="24"/>
        </w:rPr>
      </w:pPr>
      <w:r w:rsidRPr="00D174CA">
        <w:rPr>
          <w:rFonts w:ascii="Arial" w:eastAsia="Calibri" w:hAnsi="Arial" w:cs="Arial"/>
          <w:b/>
          <w:bCs/>
          <w:color w:val="000000" w:themeColor="text1"/>
          <w:sz w:val="24"/>
          <w:szCs w:val="24"/>
        </w:rPr>
        <w:t>Spôsob vyhodnotenia kritérií</w:t>
      </w:r>
    </w:p>
    <w:p w14:paraId="1D3C6587" w14:textId="4BCDEEE6" w:rsidR="00B957D9" w:rsidRPr="00D174CA" w:rsidRDefault="00960DFE" w:rsidP="00960DFE">
      <w:pPr>
        <w:widowControl w:val="0"/>
        <w:tabs>
          <w:tab w:val="center" w:pos="7410"/>
          <w:tab w:val="left" w:pos="12270"/>
        </w:tabs>
        <w:spacing w:after="0" w:line="288" w:lineRule="auto"/>
        <w:ind w:right="89"/>
        <w:rPr>
          <w:rFonts w:ascii="Arial" w:eastAsia="Arial" w:hAnsi="Arial" w:cs="Arial"/>
          <w:b/>
          <w:color w:val="000000" w:themeColor="text1"/>
          <w:sz w:val="24"/>
          <w:szCs w:val="24"/>
          <w:u w:color="000000"/>
        </w:rPr>
      </w:pPr>
      <w:r>
        <w:rPr>
          <w:rFonts w:ascii="Arial" w:eastAsia="Arial Unicode MS" w:hAnsi="Arial" w:cs="Arial"/>
          <w:b/>
          <w:color w:val="000000" w:themeColor="text1"/>
          <w:sz w:val="24"/>
          <w:szCs w:val="24"/>
          <w:u w:color="000000"/>
        </w:rPr>
        <w:tab/>
      </w:r>
      <w:r w:rsidR="00B957D9" w:rsidRPr="00D174CA">
        <w:rPr>
          <w:rFonts w:ascii="Arial" w:eastAsia="Arial Unicode MS" w:hAnsi="Arial" w:cs="Arial"/>
          <w:b/>
          <w:color w:val="000000" w:themeColor="text1"/>
          <w:sz w:val="24"/>
          <w:szCs w:val="24"/>
          <w:u w:color="000000"/>
        </w:rPr>
        <w:t>pre hodnotenie žiadostí o NFP v rámci</w:t>
      </w:r>
      <w:r>
        <w:rPr>
          <w:rFonts w:ascii="Arial" w:eastAsia="Arial Unicode MS" w:hAnsi="Arial" w:cs="Arial"/>
          <w:b/>
          <w:color w:val="000000" w:themeColor="text1"/>
          <w:sz w:val="24"/>
          <w:szCs w:val="24"/>
          <w:u w:color="000000"/>
        </w:rPr>
        <w:tab/>
      </w:r>
    </w:p>
    <w:p w14:paraId="43611535" w14:textId="6019F022" w:rsidR="00502FFB" w:rsidRPr="00D174CA" w:rsidRDefault="00B957D9" w:rsidP="00960DFE">
      <w:pPr>
        <w:spacing w:after="0" w:line="288" w:lineRule="auto"/>
        <w:ind w:right="89"/>
        <w:jc w:val="center"/>
        <w:rPr>
          <w:rFonts w:ascii="Arial" w:eastAsia="Arial" w:hAnsi="Arial" w:cs="Arial"/>
          <w:b/>
          <w:color w:val="000000" w:themeColor="text1"/>
          <w:sz w:val="24"/>
          <w:szCs w:val="24"/>
          <w:u w:color="000000"/>
        </w:rPr>
      </w:pPr>
      <w:r w:rsidRPr="00D174CA">
        <w:rPr>
          <w:rFonts w:ascii="Arial" w:eastAsia="Times New Roman" w:hAnsi="Arial" w:cs="Arial"/>
          <w:b/>
          <w:color w:val="000000" w:themeColor="text1"/>
          <w:sz w:val="24"/>
          <w:szCs w:val="24"/>
        </w:rPr>
        <w:t>Integrovaného regionálneho operačného</w:t>
      </w:r>
      <w:r w:rsidRPr="00D174CA">
        <w:rPr>
          <w:rFonts w:ascii="Arial" w:eastAsia="Times New Roman" w:hAnsi="Arial" w:cs="Arial"/>
          <w:b/>
          <w:color w:val="000000" w:themeColor="text1"/>
          <w:spacing w:val="-11"/>
          <w:sz w:val="24"/>
          <w:szCs w:val="24"/>
        </w:rPr>
        <w:t xml:space="preserve"> </w:t>
      </w:r>
      <w:r w:rsidRPr="00D174CA">
        <w:rPr>
          <w:rFonts w:ascii="Arial" w:eastAsia="Times New Roman" w:hAnsi="Arial" w:cs="Arial"/>
          <w:b/>
          <w:color w:val="000000" w:themeColor="text1"/>
          <w:sz w:val="24"/>
          <w:szCs w:val="24"/>
        </w:rPr>
        <w:t>programu</w:t>
      </w:r>
    </w:p>
    <w:p w14:paraId="7E776A97" w14:textId="77777777" w:rsidR="002E4963" w:rsidRDefault="002E4963" w:rsidP="00960DFE">
      <w:pPr>
        <w:spacing w:after="0" w:line="288" w:lineRule="auto"/>
        <w:ind w:right="89"/>
        <w:jc w:val="center"/>
        <w:rPr>
          <w:rFonts w:ascii="Arial" w:eastAsia="Times New Roman" w:hAnsi="Arial" w:cs="Arial"/>
          <w:b/>
          <w:color w:val="000000" w:themeColor="text1"/>
          <w:sz w:val="24"/>
          <w:szCs w:val="24"/>
        </w:rPr>
      </w:pPr>
      <w:r w:rsidRPr="00D174CA">
        <w:rPr>
          <w:rFonts w:ascii="Arial" w:eastAsia="Times New Roman" w:hAnsi="Arial" w:cs="Arial"/>
          <w:b/>
          <w:color w:val="000000" w:themeColor="text1"/>
          <w:sz w:val="24"/>
          <w:szCs w:val="24"/>
        </w:rPr>
        <w:t>prioritná os 4</w:t>
      </w:r>
    </w:p>
    <w:p w14:paraId="4CCDDE0E" w14:textId="77777777" w:rsidR="002E4963" w:rsidRPr="00D174CA" w:rsidRDefault="00BF087C" w:rsidP="00142AF6">
      <w:pPr>
        <w:spacing w:after="120" w:line="288" w:lineRule="auto"/>
        <w:jc w:val="both"/>
        <w:rPr>
          <w:rFonts w:ascii="Arial" w:hAnsi="Arial" w:cs="Arial"/>
          <w:b/>
          <w:color w:val="000000" w:themeColor="text1"/>
          <w:sz w:val="24"/>
          <w:szCs w:val="24"/>
        </w:rPr>
      </w:pPr>
      <w:r w:rsidRPr="00D174CA">
        <w:rPr>
          <w:rFonts w:ascii="Arial" w:hAnsi="Arial" w:cs="Arial"/>
          <w:b/>
          <w:color w:val="000000" w:themeColor="text1"/>
          <w:sz w:val="24"/>
          <w:szCs w:val="24"/>
        </w:rPr>
        <w:t>Š</w:t>
      </w:r>
      <w:r w:rsidR="002E4963" w:rsidRPr="00D174CA">
        <w:rPr>
          <w:rFonts w:ascii="Arial" w:hAnsi="Arial" w:cs="Arial"/>
          <w:b/>
          <w:color w:val="000000" w:themeColor="text1"/>
          <w:sz w:val="24"/>
          <w:szCs w:val="24"/>
        </w:rPr>
        <w:t>pecifický cieľ 4.2.1 – Zvýšenie podielu obyvateľstva so zlepšeným zásobovaním pitnou vodou a odvádzanie a čistenie odpadových vôd verejnou kanalizáciou bez negatívnych dopadov na životné prostredie</w:t>
      </w:r>
    </w:p>
    <w:tbl>
      <w:tblPr>
        <w:tblStyle w:val="TableGrid3"/>
        <w:tblW w:w="5000" w:type="pct"/>
        <w:tblLook w:val="04A0" w:firstRow="1" w:lastRow="0" w:firstColumn="1" w:lastColumn="0" w:noHBand="0" w:noVBand="1"/>
      </w:tblPr>
      <w:tblGrid>
        <w:gridCol w:w="653"/>
        <w:gridCol w:w="14473"/>
      </w:tblGrid>
      <w:tr w:rsidR="00F573DD" w:rsidRPr="00D174CA" w14:paraId="14380D81"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0CC93C2"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1.</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34D36B2" w14:textId="77777777" w:rsidR="00343DB1" w:rsidRPr="00D174CA" w:rsidRDefault="00343DB1"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rPr>
              <w:t>Príspevok navrhovaného projektu k cieľom a výsledkom IROP a PO 4</w:t>
            </w:r>
          </w:p>
        </w:tc>
      </w:tr>
    </w:tbl>
    <w:p w14:paraId="456AC23D" w14:textId="77777777" w:rsidR="00D02CC2" w:rsidRPr="00D174CA" w:rsidRDefault="00D02CC2"/>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1C97FDB2" w14:textId="77777777" w:rsidTr="0026157D">
        <w:trPr>
          <w:trHeight w:val="397"/>
        </w:trPr>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AA76BA" w14:textId="77777777" w:rsidR="002E4963" w:rsidRPr="00D174CA" w:rsidRDefault="002E4963" w:rsidP="00142AF6">
            <w:pPr>
              <w:widowControl w:val="0"/>
              <w:spacing w:line="288" w:lineRule="auto"/>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5998BDF" w14:textId="77777777" w:rsidR="002E4963" w:rsidRPr="00D174CA" w:rsidRDefault="002E4963" w:rsidP="00142AF6">
            <w:pPr>
              <w:widowControl w:val="0"/>
              <w:spacing w:line="288" w:lineRule="auto"/>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97BCBC" w14:textId="77777777" w:rsidR="002E4963" w:rsidRPr="00D174CA" w:rsidRDefault="002E4963"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304028" w14:textId="77777777" w:rsidR="002E4963" w:rsidRPr="00D174CA" w:rsidRDefault="002E4963" w:rsidP="00142AF6">
            <w:pPr>
              <w:widowControl w:val="0"/>
              <w:spacing w:line="288" w:lineRule="auto"/>
              <w:ind w:left="10" w:hanging="3"/>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9F96C" w14:textId="77777777" w:rsidR="002E4963" w:rsidRPr="00D174CA" w:rsidRDefault="002E4963" w:rsidP="00142AF6">
            <w:pPr>
              <w:widowControl w:val="0"/>
              <w:spacing w:line="288" w:lineRule="auto"/>
              <w:ind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w:t>
            </w:r>
            <w:r w:rsidR="00C23619" w:rsidRPr="00D174CA">
              <w:rPr>
                <w:rFonts w:ascii="Arial" w:hAnsi="Arial" w:cs="Arial"/>
                <w:b/>
                <w:bCs/>
                <w:color w:val="000000" w:themeColor="text1"/>
                <w:sz w:val="19"/>
                <w:szCs w:val="19"/>
                <w:u w:color="000000"/>
              </w:rPr>
              <w:t>odno</w:t>
            </w:r>
            <w:r w:rsidRPr="00D174CA">
              <w:rPr>
                <w:rFonts w:ascii="Arial" w:hAnsi="Arial" w:cs="Arial"/>
                <w:b/>
                <w:bCs/>
                <w:color w:val="000000" w:themeColor="text1"/>
                <w:sz w:val="19"/>
                <w:szCs w:val="19"/>
                <w:u w:color="000000"/>
              </w:rPr>
              <w:t>tenie</w:t>
            </w:r>
          </w:p>
        </w:tc>
        <w:tc>
          <w:tcPr>
            <w:tcW w:w="15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829B99" w14:textId="77777777" w:rsidR="002E4963" w:rsidRPr="00D174CA" w:rsidRDefault="002E4963"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1C07E920" w14:textId="77777777" w:rsidTr="0026157D">
        <w:trPr>
          <w:trHeight w:val="2059"/>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0DEC6996"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1.1</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19B63C1" w14:textId="77777777" w:rsidR="005C7CE3" w:rsidRPr="00D174CA" w:rsidRDefault="005C7CE3" w:rsidP="005C7CE3">
            <w:pPr>
              <w:spacing w:line="288" w:lineRule="auto"/>
              <w:rPr>
                <w:rFonts w:ascii="Arial" w:eastAsia="Helvetica" w:hAnsi="Arial" w:cs="Arial"/>
                <w:color w:val="000000" w:themeColor="text1"/>
                <w:sz w:val="19"/>
                <w:szCs w:val="19"/>
              </w:rPr>
            </w:pPr>
            <w:r w:rsidRPr="00D174CA">
              <w:rPr>
                <w:rFonts w:ascii="Arial" w:hAnsi="Arial" w:cs="Arial"/>
                <w:color w:val="000000" w:themeColor="text1"/>
                <w:sz w:val="19"/>
                <w:szCs w:val="19"/>
              </w:rPr>
              <w:t>Súlad projektu s intervenčnou stratégiou IROP</w:t>
            </w:r>
          </w:p>
        </w:tc>
        <w:tc>
          <w:tcPr>
            <w:tcW w:w="1538" w:type="pct"/>
            <w:vMerge w:val="restart"/>
            <w:tcBorders>
              <w:top w:val="single" w:sz="4" w:space="0" w:color="auto"/>
              <w:left w:val="single" w:sz="4" w:space="0" w:color="auto"/>
              <w:bottom w:val="single" w:sz="4" w:space="0" w:color="auto"/>
              <w:right w:val="single" w:sz="4" w:space="0" w:color="auto"/>
            </w:tcBorders>
            <w:vAlign w:val="center"/>
            <w:hideMark/>
          </w:tcPr>
          <w:p w14:paraId="014EA8CD" w14:textId="77777777" w:rsidR="005C7CE3" w:rsidRPr="00D174CA" w:rsidRDefault="005C7CE3" w:rsidP="00050E16">
            <w:pPr>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súlad projektu s intervenčnou stratégiou IROP, prioritnou osou č. 4 – Zlepšenie kvality života v regiónoch s dôrazom na životné prostredie, špecifickým cieľom 4.2.1 - </w:t>
            </w:r>
            <w:r w:rsidRPr="00D174CA">
              <w:rPr>
                <w:rFonts w:ascii="Arial" w:hAnsi="Arial" w:cs="Arial"/>
                <w:iCs/>
                <w:color w:val="000000" w:themeColor="text1"/>
                <w:sz w:val="19"/>
                <w:szCs w:val="19"/>
              </w:rPr>
              <w:t>Zvýšenie podielu obyvateľstva so zlepšeným zásobovaním pitnou vodou a odvádzanie a čistenie odpadových vôd verejnou kanalizáciou bez negatívnych dopadov na životné prostredie</w:t>
            </w:r>
            <w:r w:rsidRPr="00D174CA">
              <w:rPr>
                <w:rFonts w:ascii="Arial" w:hAnsi="Arial" w:cs="Arial"/>
                <w:color w:val="000000" w:themeColor="text1"/>
                <w:sz w:val="19"/>
                <w:szCs w:val="19"/>
              </w:rPr>
              <w:t>.</w:t>
            </w:r>
          </w:p>
          <w:p w14:paraId="41AE711A" w14:textId="77777777" w:rsidR="005C7CE3" w:rsidRPr="00D174CA" w:rsidRDefault="005C7CE3" w:rsidP="00050E16">
            <w:pPr>
              <w:jc w:val="both"/>
              <w:rPr>
                <w:rFonts w:ascii="Arial" w:hAnsi="Arial" w:cs="Arial"/>
                <w:color w:val="000000" w:themeColor="text1"/>
                <w:sz w:val="19"/>
                <w:szCs w:val="19"/>
              </w:rPr>
            </w:pPr>
          </w:p>
          <w:p w14:paraId="5C35C7DD" w14:textId="77777777" w:rsidR="005C7CE3" w:rsidRPr="00D412A3" w:rsidRDefault="005C7CE3" w:rsidP="00050E16">
            <w:pPr>
              <w:jc w:val="both"/>
              <w:rPr>
                <w:rFonts w:ascii="Arial" w:hAnsi="Arial" w:cs="Arial"/>
                <w:color w:val="000000" w:themeColor="text1"/>
                <w:sz w:val="19"/>
                <w:szCs w:val="19"/>
              </w:rPr>
            </w:pPr>
            <w:r w:rsidRPr="00D174CA">
              <w:rPr>
                <w:rFonts w:ascii="Arial" w:hAnsi="Arial" w:cs="Arial"/>
                <w:color w:val="000000" w:themeColor="text1"/>
                <w:sz w:val="19"/>
                <w:szCs w:val="19"/>
              </w:rPr>
              <w:t>Posudzuje sa správne zameranie projektu v rozsahu vecného súladu</w:t>
            </w:r>
            <w:r w:rsidRPr="00D412A3">
              <w:rPr>
                <w:rFonts w:ascii="Arial" w:hAnsi="Arial" w:cs="Arial"/>
                <w:color w:val="000000" w:themeColor="text1"/>
                <w:sz w:val="19"/>
                <w:szCs w:val="19"/>
              </w:rPr>
              <w:t>:</w:t>
            </w:r>
          </w:p>
          <w:p w14:paraId="1641514A"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Times New Roman" w:hAnsi="Arial" w:cs="Arial"/>
                <w:color w:val="000000" w:themeColor="text1"/>
                <w:sz w:val="19"/>
                <w:szCs w:val="19"/>
                <w:lang w:val="sk-SK"/>
              </w:rPr>
            </w:pPr>
            <w:r w:rsidRPr="0026157D">
              <w:rPr>
                <w:rFonts w:ascii="Arial" w:eastAsia="Times New Roman" w:hAnsi="Arial" w:cs="Arial"/>
                <w:color w:val="000000" w:themeColor="text1"/>
                <w:sz w:val="19"/>
                <w:szCs w:val="19"/>
                <w:lang w:val="sk-SK"/>
              </w:rPr>
              <w:t>projektu s príslušným špecifickým cieľom OP,</w:t>
            </w:r>
          </w:p>
          <w:p w14:paraId="62D83BDA"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Times New Roman" w:hAnsi="Arial" w:cs="Arial"/>
                <w:color w:val="000000" w:themeColor="text1"/>
                <w:sz w:val="19"/>
                <w:szCs w:val="19"/>
                <w:lang w:val="sk-SK"/>
              </w:rPr>
            </w:pPr>
            <w:r w:rsidRPr="0026157D">
              <w:rPr>
                <w:rFonts w:ascii="Arial" w:eastAsia="Times New Roman" w:hAnsi="Arial" w:cs="Arial"/>
                <w:color w:val="000000" w:themeColor="text1"/>
                <w:sz w:val="19"/>
                <w:szCs w:val="19"/>
                <w:lang w:val="sk-SK"/>
              </w:rPr>
              <w:t>cieľov projektu s očakávanými výsledkami IROP,</w:t>
            </w:r>
          </w:p>
          <w:p w14:paraId="1C7D0E56"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Calibri" w:hAnsi="Arial" w:cs="Arial"/>
                <w:color w:val="000000" w:themeColor="text1"/>
                <w:sz w:val="19"/>
                <w:szCs w:val="19"/>
                <w:lang w:val="sk-SK"/>
              </w:rPr>
            </w:pPr>
            <w:r w:rsidRPr="0026157D">
              <w:rPr>
                <w:rFonts w:ascii="Arial" w:eastAsia="Times New Roman" w:hAnsi="Arial" w:cs="Arial"/>
                <w:color w:val="000000" w:themeColor="text1"/>
                <w:sz w:val="19"/>
                <w:szCs w:val="19"/>
                <w:lang w:val="sk-SK"/>
              </w:rPr>
              <w:t>hlavných aktivít projektu s definovanými oprávnenými aktivitami IROP,</w:t>
            </w:r>
          </w:p>
          <w:p w14:paraId="049BC18D"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Calibri" w:hAnsi="Arial" w:cs="Arial"/>
                <w:color w:val="000000" w:themeColor="text1"/>
                <w:sz w:val="19"/>
                <w:szCs w:val="19"/>
                <w:lang w:val="sk-SK"/>
              </w:rPr>
            </w:pPr>
            <w:r w:rsidRPr="0026157D">
              <w:rPr>
                <w:rFonts w:ascii="Arial" w:eastAsia="Times New Roman" w:hAnsi="Arial" w:cs="Arial"/>
                <w:color w:val="000000" w:themeColor="text1"/>
                <w:sz w:val="19"/>
                <w:szCs w:val="19"/>
                <w:lang w:val="sk-SK"/>
              </w:rPr>
              <w:t>projektu s hlavnými zásadami výberu operácií pre príslušný špecifický cieľ.</w:t>
            </w:r>
          </w:p>
          <w:p w14:paraId="665CFC90" w14:textId="77777777" w:rsidR="005C7CE3" w:rsidRPr="00D174CA" w:rsidRDefault="005C7CE3" w:rsidP="00050E16">
            <w:pPr>
              <w:pStyle w:val="Odsekzoznamu"/>
              <w:keepNext/>
              <w:keepLines/>
              <w:spacing w:after="0" w:line="256" w:lineRule="auto"/>
              <w:ind w:left="90"/>
              <w:jc w:val="both"/>
              <w:outlineLvl w:val="2"/>
              <w:rPr>
                <w:rFonts w:ascii="Arial" w:eastAsia="Times New Roman" w:hAnsi="Arial" w:cs="Arial"/>
                <w:i/>
                <w:sz w:val="19"/>
                <w:szCs w:val="19"/>
                <w:lang w:val="sk-SK"/>
              </w:rPr>
            </w:pPr>
          </w:p>
          <w:p w14:paraId="1851FEF3" w14:textId="29B3DC9C" w:rsidR="002C0E49" w:rsidRDefault="005C7CE3" w:rsidP="00050E16">
            <w:pPr>
              <w:spacing w:line="288" w:lineRule="auto"/>
              <w:contextualSpacing/>
              <w:jc w:val="both"/>
              <w:rPr>
                <w:ins w:id="0" w:author="OM" w:date="2020-02-24T09:58:00Z"/>
                <w:rFonts w:ascii="Arial" w:eastAsia="Times New Roman" w:hAnsi="Arial" w:cs="Arial"/>
                <w:color w:val="000000" w:themeColor="text1"/>
                <w:sz w:val="19"/>
                <w:szCs w:val="19"/>
                <w:lang w:bidi="en-US"/>
              </w:rPr>
            </w:pPr>
            <w:r w:rsidRPr="00D174CA">
              <w:rPr>
                <w:rFonts w:ascii="Arial" w:hAnsi="Arial" w:cs="Arial"/>
                <w:i/>
                <w:sz w:val="19"/>
                <w:szCs w:val="19"/>
              </w:rPr>
              <w:t>Na rozdiel od administratívneho overenia ide o hĺbkové posúdenie vecnej (obsahovej) stránky projektu z hľadiska jeho súladu so stratégiou a cieľmi prioritnej osi 4 v danej oblasti</w:t>
            </w:r>
            <w:r w:rsidRPr="00D174CA">
              <w:rPr>
                <w:rFonts w:ascii="Arial" w:hAnsi="Arial" w:cs="Arial"/>
                <w:color w:val="000000" w:themeColor="text1"/>
                <w:sz w:val="19"/>
                <w:szCs w:val="19"/>
              </w:rPr>
              <w:t>.</w:t>
            </w:r>
          </w:p>
          <w:p w14:paraId="74230C5C" w14:textId="77777777" w:rsidR="005C7CE3" w:rsidRPr="002C0E49" w:rsidRDefault="005C7CE3" w:rsidP="002C0E49">
            <w:pPr>
              <w:rPr>
                <w:rFonts w:ascii="Arial" w:eastAsia="Times New Roman" w:hAnsi="Arial" w:cs="Arial"/>
                <w:sz w:val="19"/>
                <w:szCs w:val="19"/>
                <w:lang w:bidi="en-US"/>
                <w:rPrChange w:id="1" w:author="OM" w:date="2020-02-24T09:58:00Z">
                  <w:rPr>
                    <w:rFonts w:ascii="Arial" w:eastAsia="Times New Roman" w:hAnsi="Arial" w:cs="Arial"/>
                    <w:color w:val="000000" w:themeColor="text1"/>
                    <w:sz w:val="19"/>
                    <w:szCs w:val="19"/>
                    <w:lang w:bidi="en-US"/>
                  </w:rPr>
                </w:rPrChange>
              </w:rPr>
              <w:pPrChange w:id="2" w:author="OM" w:date="2020-02-24T09:58:00Z">
                <w:pPr>
                  <w:spacing w:line="288" w:lineRule="auto"/>
                  <w:contextualSpacing/>
                  <w:jc w:val="both"/>
                </w:pPr>
              </w:pPrChange>
            </w:pP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14:paraId="1CAE7391"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tcPr>
          <w:p w14:paraId="6B94397F" w14:textId="77777777" w:rsidR="005C7CE3" w:rsidRPr="00D174CA" w:rsidRDefault="005C7CE3" w:rsidP="005C7CE3">
            <w:pPr>
              <w:widowControl w:val="0"/>
              <w:jc w:val="center"/>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áno</w:t>
            </w:r>
          </w:p>
          <w:p w14:paraId="306EA357" w14:textId="77777777" w:rsidR="005C7CE3" w:rsidRPr="00D174CA" w:rsidRDefault="005C7CE3" w:rsidP="005C7CE3">
            <w:pPr>
              <w:widowControl w:val="0"/>
              <w:spacing w:line="288" w:lineRule="auto"/>
              <w:jc w:val="center"/>
              <w:rPr>
                <w:rFonts w:ascii="Arial" w:eastAsia="Helvetica" w:hAnsi="Arial" w:cs="Arial"/>
                <w:color w:val="000000" w:themeColor="text1"/>
                <w:sz w:val="19"/>
                <w:szCs w:val="19"/>
                <w:u w:color="000000"/>
              </w:rPr>
            </w:pPr>
          </w:p>
        </w:tc>
        <w:tc>
          <w:tcPr>
            <w:tcW w:w="1576" w:type="pct"/>
            <w:tcBorders>
              <w:top w:val="single" w:sz="4" w:space="0" w:color="auto"/>
              <w:left w:val="single" w:sz="4" w:space="0" w:color="auto"/>
              <w:bottom w:val="single" w:sz="4" w:space="0" w:color="auto"/>
              <w:right w:val="single" w:sz="4" w:space="0" w:color="auto"/>
            </w:tcBorders>
            <w:vAlign w:val="center"/>
            <w:hideMark/>
          </w:tcPr>
          <w:p w14:paraId="1F7D1128" w14:textId="77777777" w:rsidR="005C7CE3" w:rsidRPr="00D174CA" w:rsidRDefault="005C7CE3" w:rsidP="00050E16">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rPr>
              <w:t>Zameranie projektu je v súlade s intervenčnou stratégiou IROP.</w:t>
            </w:r>
          </w:p>
        </w:tc>
      </w:tr>
      <w:tr w:rsidR="005C7CE3" w:rsidRPr="00D174CA" w14:paraId="7CAB472F" w14:textId="77777777" w:rsidTr="006112F9">
        <w:trPr>
          <w:trHeight w:val="1097"/>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76872FF0" w14:textId="77777777" w:rsidR="005C7CE3" w:rsidRPr="00D174CA" w:rsidRDefault="005C7CE3" w:rsidP="005C7CE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3B46F6AF" w14:textId="77777777" w:rsidR="005C7CE3" w:rsidRPr="00D174CA" w:rsidRDefault="005C7CE3" w:rsidP="005C7CE3">
            <w:pPr>
              <w:spacing w:line="288" w:lineRule="auto"/>
              <w:rPr>
                <w:rFonts w:ascii="Arial" w:eastAsia="Helvetica"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hideMark/>
          </w:tcPr>
          <w:p w14:paraId="2C727204" w14:textId="77777777" w:rsidR="005C7CE3" w:rsidRPr="00D174CA" w:rsidRDefault="005C7CE3" w:rsidP="005C7CE3">
            <w:pPr>
              <w:spacing w:line="288" w:lineRule="auto"/>
              <w:rPr>
                <w:rFonts w:ascii="Arial" w:eastAsia="Times New Roman" w:hAnsi="Arial" w:cs="Arial"/>
                <w:color w:val="000000" w:themeColor="text1"/>
                <w:sz w:val="19"/>
                <w:szCs w:val="19"/>
                <w:lang w:bidi="en-US"/>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3D8CC025" w14:textId="77777777" w:rsidR="005C7CE3" w:rsidRPr="00D174CA" w:rsidRDefault="005C7CE3" w:rsidP="005C7CE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BB42A39" w14:textId="77777777" w:rsidR="005C7CE3" w:rsidRPr="00D174CA" w:rsidRDefault="005C7CE3" w:rsidP="005C7CE3">
            <w:pPr>
              <w:widowControl w:val="0"/>
              <w:spacing w:line="288" w:lineRule="auto"/>
              <w:jc w:val="center"/>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nie</w:t>
            </w:r>
          </w:p>
        </w:tc>
        <w:tc>
          <w:tcPr>
            <w:tcW w:w="1576" w:type="pct"/>
            <w:tcBorders>
              <w:top w:val="single" w:sz="4" w:space="0" w:color="auto"/>
              <w:left w:val="single" w:sz="4" w:space="0" w:color="auto"/>
              <w:bottom w:val="single" w:sz="4" w:space="0" w:color="auto"/>
              <w:right w:val="single" w:sz="4" w:space="0" w:color="auto"/>
            </w:tcBorders>
            <w:vAlign w:val="center"/>
            <w:hideMark/>
          </w:tcPr>
          <w:p w14:paraId="29C4C44B" w14:textId="77777777" w:rsidR="005C7CE3" w:rsidRPr="00D174CA" w:rsidRDefault="005C7CE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Zameranie projektu nie je v súlade s intervenčnou stratégiou IROP.</w:t>
            </w:r>
          </w:p>
        </w:tc>
      </w:tr>
    </w:tbl>
    <w:p w14:paraId="51D6E363" w14:textId="77777777" w:rsidR="00BE769A" w:rsidRPr="00D174CA" w:rsidRDefault="00BE769A" w:rsidP="00142AF6">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lastRenderedPageBreak/>
        <w:t>Hodnotiteľ posudzuje najmä informácie uvedené v častiach ŽoNFP: 5. Identifikácia projektu, 7. Popis projektu, 10.1</w:t>
      </w:r>
      <w:r w:rsidR="00D7556C" w:rsidRPr="00D174CA">
        <w:rPr>
          <w:rFonts w:ascii="Arial" w:hAnsi="Arial" w:cs="Arial"/>
          <w:color w:val="000000" w:themeColor="text1"/>
          <w:sz w:val="19"/>
          <w:szCs w:val="19"/>
        </w:rPr>
        <w:t xml:space="preserve"> Aktivity projektu a </w:t>
      </w:r>
      <w:r w:rsidR="00142AF6" w:rsidRPr="00D174CA">
        <w:rPr>
          <w:rFonts w:ascii="Arial" w:hAnsi="Arial" w:cs="Arial"/>
          <w:color w:val="000000" w:themeColor="text1"/>
          <w:sz w:val="19"/>
          <w:szCs w:val="19"/>
        </w:rPr>
        <w:t>očakávané</w:t>
      </w:r>
      <w:r w:rsidRPr="00D174CA">
        <w:rPr>
          <w:rFonts w:ascii="Arial" w:hAnsi="Arial" w:cs="Arial"/>
          <w:color w:val="000000" w:themeColor="text1"/>
          <w:sz w:val="19"/>
          <w:szCs w:val="19"/>
        </w:rPr>
        <w:t xml:space="preserve"> merateľné ukazovatele, príloha Opis projektu.</w:t>
      </w:r>
    </w:p>
    <w:p w14:paraId="3BDE3CFC" w14:textId="77777777" w:rsidR="00BE769A" w:rsidRPr="00D174CA" w:rsidRDefault="00BE769A" w:rsidP="00142AF6">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plnenie nasledovných oblastí:</w:t>
      </w:r>
    </w:p>
    <w:p w14:paraId="57D6583A" w14:textId="5C604999" w:rsidR="00F55F08" w:rsidRPr="00D174CA" w:rsidRDefault="00BE769A" w:rsidP="00142AF6">
      <w:pPr>
        <w:numPr>
          <w:ilvl w:val="0"/>
          <w:numId w:val="30"/>
        </w:numPr>
        <w:spacing w:before="120" w:after="120" w:line="288" w:lineRule="auto"/>
        <w:rPr>
          <w:rFonts w:ascii="Arial" w:hAnsi="Arial" w:cs="Arial"/>
          <w:color w:val="000000" w:themeColor="text1"/>
          <w:sz w:val="19"/>
          <w:szCs w:val="19"/>
        </w:rPr>
      </w:pPr>
      <w:r w:rsidRPr="00D174CA">
        <w:rPr>
          <w:rFonts w:ascii="Arial" w:hAnsi="Arial" w:cs="Arial"/>
          <w:b/>
          <w:color w:val="000000" w:themeColor="text1"/>
          <w:sz w:val="19"/>
          <w:szCs w:val="19"/>
        </w:rPr>
        <w:t>súlad projektu s</w:t>
      </w:r>
      <w:r w:rsidR="00764593">
        <w:rPr>
          <w:rFonts w:ascii="Arial" w:hAnsi="Arial" w:cs="Arial"/>
          <w:b/>
          <w:color w:val="000000" w:themeColor="text1"/>
          <w:sz w:val="19"/>
          <w:szCs w:val="19"/>
        </w:rPr>
        <w:t>o špecifickým</w:t>
      </w:r>
      <w:r w:rsidRPr="00D174CA">
        <w:rPr>
          <w:rFonts w:ascii="Arial" w:hAnsi="Arial" w:cs="Arial"/>
          <w:b/>
          <w:color w:val="000000" w:themeColor="text1"/>
          <w:sz w:val="19"/>
          <w:szCs w:val="19"/>
        </w:rPr>
        <w:t xml:space="preserve"> cieľom </w:t>
      </w:r>
      <w:r w:rsidR="00764593">
        <w:rPr>
          <w:rFonts w:ascii="Arial" w:hAnsi="Arial" w:cs="Arial"/>
          <w:b/>
          <w:color w:val="000000" w:themeColor="text1"/>
          <w:sz w:val="19"/>
          <w:szCs w:val="19"/>
        </w:rPr>
        <w:t>4.2.1</w:t>
      </w:r>
    </w:p>
    <w:p w14:paraId="55038A40" w14:textId="60DD1E02" w:rsidR="00BE769A" w:rsidRPr="00D174CA" w:rsidRDefault="00F55F08" w:rsidP="00E9540B">
      <w:pPr>
        <w:spacing w:before="120" w:after="120" w:line="288" w:lineRule="auto"/>
        <w:ind w:left="720"/>
        <w:jc w:val="both"/>
        <w:rPr>
          <w:rFonts w:ascii="Arial" w:hAnsi="Arial" w:cs="Arial"/>
          <w:color w:val="000000" w:themeColor="text1"/>
          <w:sz w:val="19"/>
          <w:szCs w:val="19"/>
        </w:rPr>
      </w:pPr>
      <w:r w:rsidRPr="00A10561">
        <w:rPr>
          <w:rFonts w:ascii="Arial" w:hAnsi="Arial" w:cs="Arial"/>
          <w:color w:val="000000" w:themeColor="text1"/>
          <w:sz w:val="19"/>
          <w:szCs w:val="19"/>
        </w:rPr>
        <w:t>H</w:t>
      </w:r>
      <w:r w:rsidR="00BE769A" w:rsidRPr="00A10561">
        <w:rPr>
          <w:rFonts w:ascii="Arial" w:hAnsi="Arial" w:cs="Arial"/>
          <w:color w:val="000000" w:themeColor="text1"/>
          <w:sz w:val="19"/>
          <w:szCs w:val="19"/>
        </w:rPr>
        <w:t>odnotí sa (áno/nie), či žiado</w:t>
      </w:r>
      <w:r w:rsidR="00E8700B" w:rsidRPr="00A10561">
        <w:rPr>
          <w:rFonts w:ascii="Arial" w:hAnsi="Arial" w:cs="Arial"/>
          <w:color w:val="000000" w:themeColor="text1"/>
          <w:sz w:val="19"/>
          <w:szCs w:val="19"/>
        </w:rPr>
        <w:t>sť o NFP prispieva k cieľom PO 4</w:t>
      </w:r>
      <w:r w:rsidR="00BE769A" w:rsidRPr="00A10561">
        <w:rPr>
          <w:rFonts w:ascii="Arial" w:hAnsi="Arial" w:cs="Arial"/>
          <w:color w:val="000000" w:themeColor="text1"/>
          <w:sz w:val="19"/>
          <w:szCs w:val="19"/>
        </w:rPr>
        <w:t xml:space="preserve"> </w:t>
      </w:r>
      <w:r w:rsidR="00E8700B" w:rsidRPr="00A10561">
        <w:rPr>
          <w:rFonts w:ascii="Arial" w:hAnsi="Arial" w:cs="Arial"/>
          <w:color w:val="000000" w:themeColor="text1"/>
          <w:sz w:val="19"/>
          <w:szCs w:val="19"/>
        </w:rPr>
        <w:t>Zlepšenie kvality života v regiónoch s dôrazom na životné prostredie</w:t>
      </w:r>
      <w:r w:rsidR="00BE769A" w:rsidRPr="00A10561">
        <w:rPr>
          <w:rFonts w:ascii="Arial" w:hAnsi="Arial" w:cs="Arial"/>
          <w:color w:val="000000" w:themeColor="text1"/>
          <w:sz w:val="19"/>
          <w:szCs w:val="19"/>
        </w:rPr>
        <w:t>, ktorým</w:t>
      </w:r>
      <w:r w:rsidR="00D7556C" w:rsidRPr="00A10561">
        <w:rPr>
          <w:rFonts w:ascii="Arial" w:hAnsi="Arial" w:cs="Arial"/>
          <w:color w:val="000000" w:themeColor="text1"/>
          <w:sz w:val="19"/>
          <w:szCs w:val="19"/>
        </w:rPr>
        <w:t>i sú podpora prechodu na nízkouhlíkové hospodárstvo vo všetkých sektoroch a ochrana životného prostredia a presadzovania efektívnosti zdrojov</w:t>
      </w:r>
      <w:r w:rsidR="000340BD" w:rsidRPr="00A10561">
        <w:rPr>
          <w:rFonts w:ascii="Arial" w:hAnsi="Arial" w:cs="Arial"/>
          <w:color w:val="000000" w:themeColor="text1"/>
          <w:sz w:val="19"/>
          <w:szCs w:val="19"/>
        </w:rPr>
        <w:t xml:space="preserve"> a je v súlade so špecifickým cieľom 4.2.1, ktorým je</w:t>
      </w:r>
      <w:r w:rsidR="00A10561" w:rsidRPr="00A10561">
        <w:rPr>
          <w:rFonts w:ascii="Arial" w:hAnsi="Arial" w:cs="Arial"/>
          <w:color w:val="000000" w:themeColor="text1"/>
          <w:sz w:val="19"/>
          <w:szCs w:val="19"/>
        </w:rPr>
        <w:t xml:space="preserve"> </w:t>
      </w:r>
      <w:r w:rsidR="000340BD" w:rsidRPr="00A10561">
        <w:rPr>
          <w:rFonts w:ascii="Arial" w:hAnsi="Arial" w:cs="Arial"/>
          <w:bCs/>
          <w:iCs/>
          <w:color w:val="000000" w:themeColor="text1"/>
          <w:sz w:val="19"/>
          <w:szCs w:val="19"/>
        </w:rPr>
        <w:t>zvýšenie podielu obyvateľstva so zlepšeným zásobovaním pitnou vodou a odvádzanie a čistenie odpadových vôd verejnou kanalizáciou</w:t>
      </w:r>
      <w:r w:rsidR="000340BD" w:rsidRPr="000340BD">
        <w:rPr>
          <w:rFonts w:ascii="Arial" w:hAnsi="Arial" w:cs="Arial"/>
          <w:bCs/>
          <w:iCs/>
          <w:color w:val="000000" w:themeColor="text1"/>
          <w:sz w:val="19"/>
          <w:szCs w:val="19"/>
        </w:rPr>
        <w:t xml:space="preserve"> bez negatívnych dopadov na životné prostredie</w:t>
      </w:r>
      <w:r w:rsidR="000340BD">
        <w:rPr>
          <w:rFonts w:ascii="Arial" w:hAnsi="Arial" w:cs="Arial"/>
          <w:bCs/>
          <w:iCs/>
          <w:color w:val="000000" w:themeColor="text1"/>
          <w:sz w:val="19"/>
          <w:szCs w:val="19"/>
        </w:rPr>
        <w:t>.</w:t>
      </w:r>
    </w:p>
    <w:p w14:paraId="1D07E41A" w14:textId="354672FF" w:rsidR="00764593" w:rsidRPr="0026157D" w:rsidRDefault="00BE769A" w:rsidP="0026157D">
      <w:pPr>
        <w:numPr>
          <w:ilvl w:val="0"/>
          <w:numId w:val="30"/>
        </w:numPr>
        <w:spacing w:before="120" w:after="120" w:line="288" w:lineRule="auto"/>
        <w:jc w:val="both"/>
        <w:rPr>
          <w:rFonts w:ascii="Arial" w:hAnsi="Arial" w:cs="Arial"/>
          <w:b/>
          <w:bCs/>
          <w:color w:val="000000" w:themeColor="text1"/>
          <w:sz w:val="19"/>
          <w:szCs w:val="19"/>
        </w:rPr>
      </w:pPr>
      <w:r w:rsidRPr="00764593">
        <w:rPr>
          <w:rFonts w:ascii="Arial" w:hAnsi="Arial" w:cs="Arial"/>
          <w:b/>
          <w:bCs/>
          <w:color w:val="000000" w:themeColor="text1"/>
          <w:sz w:val="19"/>
          <w:szCs w:val="19"/>
        </w:rPr>
        <w:t xml:space="preserve">súlad </w:t>
      </w:r>
      <w:r w:rsidR="00764593" w:rsidRPr="000340BD">
        <w:rPr>
          <w:rFonts w:ascii="Arial" w:hAnsi="Arial" w:cs="Arial"/>
          <w:b/>
          <w:bCs/>
          <w:color w:val="000000" w:themeColor="text1"/>
          <w:sz w:val="19"/>
          <w:szCs w:val="19"/>
        </w:rPr>
        <w:t xml:space="preserve">cieľov </w:t>
      </w:r>
      <w:r w:rsidRPr="000340BD">
        <w:rPr>
          <w:rFonts w:ascii="Arial" w:hAnsi="Arial" w:cs="Arial"/>
          <w:b/>
          <w:bCs/>
          <w:color w:val="000000" w:themeColor="text1"/>
          <w:sz w:val="19"/>
          <w:szCs w:val="19"/>
        </w:rPr>
        <w:t>projektu</w:t>
      </w:r>
      <w:r w:rsidR="00E8700B" w:rsidRPr="000340BD">
        <w:rPr>
          <w:rFonts w:ascii="Arial" w:hAnsi="Arial" w:cs="Arial"/>
          <w:b/>
          <w:bCs/>
          <w:color w:val="000000" w:themeColor="text1"/>
          <w:sz w:val="19"/>
          <w:szCs w:val="19"/>
        </w:rPr>
        <w:t xml:space="preserve"> </w:t>
      </w:r>
      <w:r w:rsidR="00764593">
        <w:rPr>
          <w:rFonts w:ascii="Arial" w:hAnsi="Arial" w:cs="Arial"/>
          <w:b/>
          <w:bCs/>
          <w:color w:val="000000" w:themeColor="text1"/>
          <w:sz w:val="19"/>
          <w:szCs w:val="19"/>
        </w:rPr>
        <w:t>s očakávanými výsledkami IROP</w:t>
      </w:r>
    </w:p>
    <w:p w14:paraId="52C68605" w14:textId="759C6AF4" w:rsidR="00BE769A" w:rsidRPr="0026157D" w:rsidRDefault="00BE769A" w:rsidP="0026157D">
      <w:pPr>
        <w:spacing w:before="120" w:after="120" w:line="288" w:lineRule="auto"/>
        <w:ind w:left="720"/>
        <w:jc w:val="both"/>
        <w:rPr>
          <w:rFonts w:ascii="Arial" w:hAnsi="Arial" w:cs="Arial"/>
          <w:b/>
          <w:bCs/>
          <w:color w:val="000000" w:themeColor="text1"/>
          <w:sz w:val="19"/>
          <w:szCs w:val="19"/>
        </w:rPr>
      </w:pPr>
      <w:r w:rsidRPr="000340BD">
        <w:rPr>
          <w:rFonts w:ascii="Arial" w:hAnsi="Arial" w:cs="Arial"/>
          <w:bCs/>
          <w:color w:val="000000" w:themeColor="text1"/>
          <w:sz w:val="19"/>
          <w:szCs w:val="19"/>
        </w:rPr>
        <w:t xml:space="preserve">Hodnotí sa </w:t>
      </w:r>
      <w:r w:rsidRPr="000340BD">
        <w:rPr>
          <w:rFonts w:ascii="Arial" w:hAnsi="Arial" w:cs="Arial"/>
          <w:color w:val="000000" w:themeColor="text1"/>
          <w:sz w:val="19"/>
          <w:szCs w:val="19"/>
        </w:rPr>
        <w:t>(áno/nie)</w:t>
      </w:r>
      <w:r w:rsidRPr="000340BD">
        <w:rPr>
          <w:rFonts w:ascii="Arial" w:hAnsi="Arial" w:cs="Arial"/>
          <w:bCs/>
          <w:color w:val="000000" w:themeColor="text1"/>
          <w:sz w:val="19"/>
          <w:szCs w:val="19"/>
        </w:rPr>
        <w:t xml:space="preserve">, či je </w:t>
      </w:r>
      <w:r w:rsidRPr="000340BD">
        <w:rPr>
          <w:rFonts w:ascii="Arial" w:hAnsi="Arial" w:cs="Arial"/>
          <w:color w:val="000000" w:themeColor="text1"/>
          <w:sz w:val="19"/>
          <w:szCs w:val="19"/>
        </w:rPr>
        <w:t xml:space="preserve">žiadosť o NFP svojimi aktivitami konzistentne zameraná na </w:t>
      </w:r>
      <w:r w:rsidRPr="0026157D">
        <w:rPr>
          <w:rFonts w:ascii="Arial" w:hAnsi="Arial" w:cs="Arial"/>
          <w:bCs/>
          <w:color w:val="000000" w:themeColor="text1"/>
          <w:sz w:val="19"/>
          <w:szCs w:val="19"/>
        </w:rPr>
        <w:t>dosiahnutie mi</w:t>
      </w:r>
      <w:r w:rsidR="00E8700B" w:rsidRPr="0026157D">
        <w:rPr>
          <w:rFonts w:ascii="Arial" w:hAnsi="Arial" w:cs="Arial"/>
          <w:bCs/>
          <w:color w:val="000000" w:themeColor="text1"/>
          <w:sz w:val="19"/>
          <w:szCs w:val="19"/>
        </w:rPr>
        <w:t>nimálne jedného z výsledkov ŠC 4</w:t>
      </w:r>
      <w:r w:rsidRPr="0026157D">
        <w:rPr>
          <w:rFonts w:ascii="Arial" w:hAnsi="Arial" w:cs="Arial"/>
          <w:bCs/>
          <w:color w:val="000000" w:themeColor="text1"/>
          <w:sz w:val="19"/>
          <w:szCs w:val="19"/>
        </w:rPr>
        <w:t>.2.1</w:t>
      </w:r>
      <w:r w:rsidR="00764593" w:rsidRPr="0026157D">
        <w:rPr>
          <w:rFonts w:ascii="Arial" w:hAnsi="Arial" w:cs="Arial"/>
          <w:bCs/>
          <w:color w:val="000000" w:themeColor="text1"/>
          <w:sz w:val="19"/>
          <w:szCs w:val="19"/>
        </w:rPr>
        <w:t xml:space="preserve"> </w:t>
      </w:r>
      <w:r w:rsidR="00764593" w:rsidRPr="0026157D">
        <w:rPr>
          <w:rFonts w:ascii="Arial" w:hAnsi="Arial" w:cs="Arial"/>
          <w:bCs/>
          <w:iCs/>
          <w:color w:val="000000" w:themeColor="text1"/>
          <w:sz w:val="19"/>
          <w:szCs w:val="19"/>
        </w:rPr>
        <w:t>Zvýšenie podielu obyvateľstva so zlepšeným zásobovaním pitnou vodou a odvádzanie a čistenie odpadových vôd verejnou kanalizáciou bez negatívnych dopadov na životné prostredie</w:t>
      </w:r>
      <w:r w:rsidR="00764593" w:rsidRPr="0026157D">
        <w:rPr>
          <w:rFonts w:ascii="Arial" w:hAnsi="Arial" w:cs="Arial"/>
          <w:bCs/>
          <w:color w:val="000000" w:themeColor="text1"/>
          <w:sz w:val="19"/>
          <w:szCs w:val="19"/>
        </w:rPr>
        <w:t>,</w:t>
      </w:r>
      <w:r w:rsidRPr="0026157D">
        <w:rPr>
          <w:rFonts w:ascii="Arial" w:hAnsi="Arial" w:cs="Arial"/>
          <w:bCs/>
          <w:color w:val="000000" w:themeColor="text1"/>
          <w:sz w:val="19"/>
          <w:szCs w:val="19"/>
        </w:rPr>
        <w:t xml:space="preserve"> </w:t>
      </w:r>
      <w:r w:rsidRPr="000340BD">
        <w:rPr>
          <w:rFonts w:ascii="Arial" w:hAnsi="Arial" w:cs="Arial"/>
          <w:bCs/>
          <w:color w:val="000000" w:themeColor="text1"/>
          <w:sz w:val="19"/>
          <w:szCs w:val="19"/>
        </w:rPr>
        <w:t xml:space="preserve">ktoré </w:t>
      </w:r>
      <w:r w:rsidRPr="000340BD">
        <w:rPr>
          <w:rFonts w:ascii="Arial" w:hAnsi="Arial" w:cs="Arial"/>
          <w:color w:val="000000" w:themeColor="text1"/>
          <w:sz w:val="19"/>
          <w:szCs w:val="19"/>
        </w:rPr>
        <w:t>sú definované nasledovne: </w:t>
      </w:r>
    </w:p>
    <w:p w14:paraId="25106016"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zabezpečenie bezproblémových dodávok pitnej vody pre obyvateľstvo prostredníctvom rekonštrukcie prívodov vody, vodovodných sietí, objektov</w:t>
      </w:r>
      <w:r w:rsidR="0068160A">
        <w:rPr>
          <w:rFonts w:ascii="Arial" w:hAnsi="Arial" w:cs="Arial"/>
          <w:bCs/>
          <w:color w:val="000000" w:themeColor="text1"/>
          <w:sz w:val="19"/>
          <w:szCs w:val="19"/>
          <w:lang w:val="sk-SK"/>
        </w:rPr>
        <w:t xml:space="preserve"> a zariadení verejného vodovodu,</w:t>
      </w:r>
    </w:p>
    <w:p w14:paraId="0042DF8C"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zvýšený podiel obyvateľstva so zlepšeným zásobovaním pi</w:t>
      </w:r>
      <w:r w:rsidR="0068160A">
        <w:rPr>
          <w:rFonts w:ascii="Arial" w:hAnsi="Arial" w:cs="Arial"/>
          <w:bCs/>
          <w:color w:val="000000" w:themeColor="text1"/>
          <w:sz w:val="19"/>
          <w:szCs w:val="19"/>
          <w:lang w:val="sk-SK"/>
        </w:rPr>
        <w:t>tnou vodou z verejného vodovodu,</w:t>
      </w:r>
    </w:p>
    <w:p w14:paraId="2086B023"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zamedzenie negatívneho vplyvu nečistených odpadových vôd na životné prostredie a zdravie (prostredníctvom oddelenia odvádzania odpadových vôd od dažďovej vody) výstavbou verejnej kanaliz</w:t>
      </w:r>
      <w:r w:rsidR="0068160A">
        <w:rPr>
          <w:rFonts w:ascii="Arial" w:hAnsi="Arial" w:cs="Arial"/>
          <w:bCs/>
          <w:color w:val="000000" w:themeColor="text1"/>
          <w:sz w:val="19"/>
          <w:szCs w:val="19"/>
          <w:lang w:val="sk-SK"/>
        </w:rPr>
        <w:t>ácie a ČOV vo vybraných obciach,</w:t>
      </w:r>
    </w:p>
    <w:p w14:paraId="6A2003FC"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zvýšený podiel obyvateľstva na</w:t>
      </w:r>
      <w:r w:rsidR="00F55F08" w:rsidRPr="00D174CA">
        <w:rPr>
          <w:rFonts w:ascii="Arial" w:hAnsi="Arial" w:cs="Arial"/>
          <w:bCs/>
          <w:color w:val="000000" w:themeColor="text1"/>
          <w:sz w:val="19"/>
          <w:szCs w:val="19"/>
          <w:lang w:val="sk-SK"/>
        </w:rPr>
        <w:t>pojeného na verejnú kanali</w:t>
      </w:r>
      <w:r w:rsidR="0068160A">
        <w:rPr>
          <w:rFonts w:ascii="Arial" w:hAnsi="Arial" w:cs="Arial"/>
          <w:bCs/>
          <w:color w:val="000000" w:themeColor="text1"/>
          <w:sz w:val="19"/>
          <w:szCs w:val="19"/>
          <w:lang w:val="sk-SK"/>
        </w:rPr>
        <w:t>záciu,</w:t>
      </w:r>
    </w:p>
    <w:p w14:paraId="6945B788"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 xml:space="preserve">zlepšenie podmienok a prístupu k pitnej vode pre obyvateľstvo v regiónoch s deficitom pitnej vody, v ktorých voda na zásobovanie </w:t>
      </w:r>
      <w:r w:rsidR="00087FF5" w:rsidRPr="00D174CA">
        <w:rPr>
          <w:rFonts w:ascii="Arial" w:hAnsi="Arial" w:cs="Arial"/>
          <w:bCs/>
          <w:color w:val="000000" w:themeColor="text1"/>
          <w:sz w:val="19"/>
          <w:szCs w:val="19"/>
          <w:lang w:val="sk-SK"/>
        </w:rPr>
        <w:t>nespĺňa</w:t>
      </w:r>
      <w:r w:rsidRPr="00D174CA">
        <w:rPr>
          <w:rFonts w:ascii="Arial" w:hAnsi="Arial" w:cs="Arial"/>
          <w:bCs/>
          <w:color w:val="000000" w:themeColor="text1"/>
          <w:sz w:val="19"/>
          <w:szCs w:val="19"/>
          <w:lang w:val="sk-SK"/>
        </w:rPr>
        <w:t xml:space="preserve"> požiadavky na pitnú vodu, v zmysle integrovaného manažmentu vodných zdrojov podľa Vodného plánu Slovenska, tak aby nedošlo k zhoršeniu dobrého stavu iných vod</w:t>
      </w:r>
      <w:r w:rsidR="003406E9">
        <w:rPr>
          <w:rFonts w:ascii="Arial" w:hAnsi="Arial" w:cs="Arial"/>
          <w:bCs/>
          <w:color w:val="000000" w:themeColor="text1"/>
          <w:sz w:val="19"/>
          <w:szCs w:val="19"/>
          <w:lang w:val="sk-SK"/>
        </w:rPr>
        <w:t>ných zdrojov,</w:t>
      </w:r>
    </w:p>
    <w:p w14:paraId="329EC635" w14:textId="77777777" w:rsidR="00BE769A" w:rsidRPr="00D174CA" w:rsidRDefault="007402B2" w:rsidP="00E9540B">
      <w:pPr>
        <w:pStyle w:val="Odsekzoznamu"/>
        <w:numPr>
          <w:ilvl w:val="0"/>
          <w:numId w:val="42"/>
        </w:numPr>
        <w:spacing w:before="120" w:after="120" w:line="288" w:lineRule="auto"/>
        <w:ind w:left="1134"/>
        <w:jc w:val="both"/>
        <w:rPr>
          <w:rFonts w:ascii="Arial" w:hAnsi="Arial" w:cs="Arial"/>
          <w:color w:val="000000" w:themeColor="text1"/>
          <w:sz w:val="19"/>
          <w:szCs w:val="19"/>
          <w:lang w:val="sk-SK"/>
        </w:rPr>
      </w:pPr>
      <w:r w:rsidRPr="00D174CA">
        <w:rPr>
          <w:rFonts w:ascii="Arial" w:hAnsi="Arial" w:cs="Arial"/>
          <w:bCs/>
          <w:color w:val="000000" w:themeColor="text1"/>
          <w:sz w:val="19"/>
          <w:szCs w:val="19"/>
          <w:lang w:val="sk-SK"/>
        </w:rPr>
        <w:t>zvýšenie kvality dodávanej pitnej vody a zlepšenie ochrany existujúcich zdrojov pitnej vody.</w:t>
      </w:r>
    </w:p>
    <w:p w14:paraId="1026A504" w14:textId="5BDEFD1F" w:rsidR="000F3CD3" w:rsidRPr="00D174CA" w:rsidRDefault="00BE769A" w:rsidP="00E9540B">
      <w:pPr>
        <w:numPr>
          <w:ilvl w:val="0"/>
          <w:numId w:val="31"/>
        </w:numPr>
        <w:spacing w:before="120" w:after="120" w:line="288" w:lineRule="auto"/>
        <w:jc w:val="both"/>
        <w:rPr>
          <w:rFonts w:ascii="Arial" w:hAnsi="Arial" w:cs="Arial"/>
          <w:b/>
          <w:color w:val="000000" w:themeColor="text1"/>
          <w:sz w:val="19"/>
          <w:szCs w:val="19"/>
        </w:rPr>
      </w:pPr>
      <w:r w:rsidRPr="00D174CA">
        <w:rPr>
          <w:rFonts w:ascii="Arial" w:hAnsi="Arial" w:cs="Arial"/>
          <w:b/>
          <w:bCs/>
          <w:color w:val="000000" w:themeColor="text1"/>
          <w:sz w:val="19"/>
          <w:szCs w:val="19"/>
        </w:rPr>
        <w:t xml:space="preserve">súlad </w:t>
      </w:r>
      <w:r w:rsidR="00764593">
        <w:rPr>
          <w:rFonts w:ascii="Arial" w:hAnsi="Arial" w:cs="Arial"/>
          <w:b/>
          <w:bCs/>
          <w:color w:val="000000" w:themeColor="text1"/>
          <w:sz w:val="19"/>
          <w:szCs w:val="19"/>
        </w:rPr>
        <w:t xml:space="preserve">hlavných </w:t>
      </w:r>
      <w:r w:rsidRPr="00D174CA">
        <w:rPr>
          <w:rFonts w:ascii="Arial" w:hAnsi="Arial" w:cs="Arial"/>
          <w:b/>
          <w:bCs/>
          <w:color w:val="000000" w:themeColor="text1"/>
          <w:sz w:val="19"/>
          <w:szCs w:val="19"/>
        </w:rPr>
        <w:t>aktivít projektu s</w:t>
      </w:r>
      <w:r w:rsidR="00764593">
        <w:rPr>
          <w:rFonts w:ascii="Arial" w:hAnsi="Arial" w:cs="Arial"/>
          <w:b/>
          <w:bCs/>
          <w:color w:val="000000" w:themeColor="text1"/>
          <w:sz w:val="19"/>
          <w:szCs w:val="19"/>
        </w:rPr>
        <w:t xml:space="preserve"> definovanými oprávnenými aktivitami IROP </w:t>
      </w:r>
    </w:p>
    <w:p w14:paraId="3595420D" w14:textId="14A17118" w:rsidR="00BE769A" w:rsidRPr="00D174CA" w:rsidRDefault="00BE769A" w:rsidP="00E9540B">
      <w:pPr>
        <w:spacing w:before="120" w:after="120" w:line="288" w:lineRule="auto"/>
        <w:ind w:left="720"/>
        <w:jc w:val="both"/>
        <w:rPr>
          <w:rFonts w:ascii="Arial" w:hAnsi="Arial" w:cs="Arial"/>
          <w:b/>
          <w:color w:val="000000" w:themeColor="text1"/>
          <w:sz w:val="19"/>
          <w:szCs w:val="19"/>
        </w:rPr>
      </w:pPr>
      <w:r w:rsidRPr="00D174CA">
        <w:rPr>
          <w:rFonts w:ascii="Arial" w:hAnsi="Arial" w:cs="Arial"/>
          <w:color w:val="000000" w:themeColor="text1"/>
          <w:sz w:val="19"/>
          <w:szCs w:val="19"/>
        </w:rPr>
        <w:t xml:space="preserve">Hodnotí sa (áno/nie), či je žiadosť o NFP </w:t>
      </w:r>
      <w:r w:rsidR="00764593">
        <w:rPr>
          <w:rFonts w:ascii="Arial" w:hAnsi="Arial" w:cs="Arial"/>
          <w:color w:val="000000" w:themeColor="text1"/>
          <w:sz w:val="19"/>
          <w:szCs w:val="19"/>
        </w:rPr>
        <w:t>v súlade s definovanými oprávnenými aktivitami IROP (pri zachovaní podmienok výzvy ohľadom realizácie jednotlivých aktivít)</w:t>
      </w:r>
      <w:r w:rsidRPr="00D174CA">
        <w:rPr>
          <w:rFonts w:ascii="Arial" w:hAnsi="Arial" w:cs="Arial"/>
          <w:color w:val="000000" w:themeColor="text1"/>
          <w:sz w:val="19"/>
          <w:szCs w:val="19"/>
        </w:rPr>
        <w:t>:</w:t>
      </w:r>
    </w:p>
    <w:p w14:paraId="3A13BE05" w14:textId="77777777" w:rsidR="00BB7F82" w:rsidRPr="00D174CA" w:rsidRDefault="00BB7F8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prívodov vody, vodovodných sietí, objektov a zariadení verejného vodovodu v obciach okrem prípadov intenzifikácie a modernizácie úpravní povrchových vôd pre veľkokapacitné zdroje, ktoré sú pred</w:t>
      </w:r>
      <w:r w:rsidR="003406E9">
        <w:rPr>
          <w:rFonts w:ascii="Arial" w:hAnsi="Arial" w:cs="Arial"/>
          <w:bCs/>
          <w:color w:val="000000" w:themeColor="text1"/>
          <w:sz w:val="19"/>
          <w:szCs w:val="19"/>
          <w:lang w:val="sk-SK"/>
        </w:rPr>
        <w:t>metom podpory v rámci OP KŽP,</w:t>
      </w:r>
    </w:p>
    <w:p w14:paraId="226DA2BB" w14:textId="77777777" w:rsidR="00BB7F82" w:rsidRPr="00D174CA" w:rsidRDefault="00BB7F8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stokovej siete, objektov a zariadení</w:t>
      </w:r>
      <w:r w:rsidR="003406E9">
        <w:rPr>
          <w:rFonts w:ascii="Arial" w:hAnsi="Arial" w:cs="Arial"/>
          <w:bCs/>
          <w:color w:val="000000" w:themeColor="text1"/>
          <w:sz w:val="19"/>
          <w:szCs w:val="19"/>
          <w:lang w:val="sk-SK"/>
        </w:rPr>
        <w:t xml:space="preserve"> verejnej kanalizácie v obciach,</w:t>
      </w:r>
    </w:p>
    <w:p w14:paraId="63089C66"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budovanie verejných vodovodov, okrem prípadov ich súbežnej výstavby s výstavbou verejnej kanalizácie v aglomeráciách nad 2 000 EO podľa aktualizovaného Národného programu SR pre vykon</w:t>
      </w:r>
      <w:r w:rsidR="003406E9">
        <w:rPr>
          <w:rFonts w:ascii="Arial" w:hAnsi="Arial" w:cs="Arial"/>
          <w:bCs/>
          <w:color w:val="000000" w:themeColor="text1"/>
          <w:sz w:val="19"/>
          <w:szCs w:val="19"/>
          <w:lang w:val="sk-SK"/>
        </w:rPr>
        <w:t>ávanie smernice Rady 91/271/EHS,</w:t>
      </w:r>
    </w:p>
    <w:p w14:paraId="5C64E54C"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 xml:space="preserve">budovanie verejných kanalizácií a budovanie a rekonštrukcia  čistiarní odpadových vôd v aglomeráciách do 2 000 EO, a to v obciach od 1 000 </w:t>
      </w:r>
      <w:r w:rsidRPr="00D174CA">
        <w:rPr>
          <w:rFonts w:ascii="Arial" w:hAnsi="Arial" w:cs="Arial"/>
          <w:bCs/>
          <w:color w:val="000000" w:themeColor="text1"/>
          <w:sz w:val="19"/>
          <w:szCs w:val="19"/>
          <w:lang w:val="sk-SK"/>
        </w:rPr>
        <w:br/>
        <w:t xml:space="preserve">do 2 000 obyvateľov s výnimkou obcí začlenených do aglomerácií do 2 000 EO s vybudovanou stokovou sieťou min. na 80 % celej predmetnej aglomerácie alebo </w:t>
      </w:r>
      <w:r w:rsidRPr="00D174CA">
        <w:rPr>
          <w:rFonts w:ascii="Arial" w:hAnsi="Arial" w:cs="Arial"/>
          <w:bCs/>
          <w:color w:val="000000" w:themeColor="text1"/>
          <w:sz w:val="19"/>
          <w:szCs w:val="19"/>
          <w:lang w:val="sk-SK"/>
        </w:rPr>
        <w:lastRenderedPageBreak/>
        <w:t>do  aglomerácií do 2 000 EO, ktoré zasahujú do chránených vodohospodárskych oblastí, v ktorých sú veľkokapacitné zdroje podzemných vôd, kde nebol identifikovaný dobrý stav vôd alebo bol identifi</w:t>
      </w:r>
      <w:r w:rsidR="003406E9">
        <w:rPr>
          <w:rFonts w:ascii="Arial" w:hAnsi="Arial" w:cs="Arial"/>
          <w:bCs/>
          <w:color w:val="000000" w:themeColor="text1"/>
          <w:sz w:val="19"/>
          <w:szCs w:val="19"/>
          <w:lang w:val="sk-SK"/>
        </w:rPr>
        <w:t>kovaný vodný útvar ako rizikový,</w:t>
      </w:r>
    </w:p>
    <w:p w14:paraId="25BD7232"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existujúcich vodárenských zdrojov podzemných vôd pri súčasnom zabezpečení splnenia požiadaviek na ich kvalitatívnu a kvantitatívnu ochranu;</w:t>
      </w:r>
    </w:p>
    <w:p w14:paraId="6FD2BCFB"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intenzifikácia (v limitovaných prípadoch vedúca k rozšíreniu kapacity) existujúcich vodárenských zdrojov so zohľadnením kvantitatívneho stavu daného vodného útvaru pri súčasnom zabezpečení splnenia požiadaviek na jeho kvalitatívnu</w:t>
      </w:r>
      <w:r w:rsidR="003406E9">
        <w:rPr>
          <w:rFonts w:ascii="Arial" w:hAnsi="Arial" w:cs="Arial"/>
          <w:bCs/>
          <w:color w:val="000000" w:themeColor="text1"/>
          <w:sz w:val="19"/>
          <w:szCs w:val="19"/>
          <w:lang w:val="sk-SK"/>
        </w:rPr>
        <w:t xml:space="preserve"> a kvantitatívnu ochranu,</w:t>
      </w:r>
    </w:p>
    <w:p w14:paraId="02A8DAB4" w14:textId="77777777" w:rsidR="00BB7F82"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budovanie nových vodárenských zdrojov podzemných vôd a to v limitovaných prípadoch, keď nie je technicky a/alebo ekonomicky efektívne zásobovať obyvateľov obce pitnou vodou z existujúcich vodárenských sústav v ich bilančnom dosahu.</w:t>
      </w:r>
    </w:p>
    <w:p w14:paraId="22DAE610" w14:textId="77777777" w:rsidR="003B7A4E" w:rsidRPr="00A10561" w:rsidRDefault="003B7A4E" w:rsidP="0026157D">
      <w:pPr>
        <w:pStyle w:val="Odsekzoznamu"/>
        <w:spacing w:before="120" w:after="120" w:line="288" w:lineRule="auto"/>
        <w:ind w:left="1134"/>
        <w:jc w:val="both"/>
        <w:rPr>
          <w:rFonts w:ascii="Arial" w:hAnsi="Arial" w:cs="Arial"/>
          <w:bCs/>
          <w:color w:val="000000" w:themeColor="text1"/>
          <w:sz w:val="19"/>
          <w:szCs w:val="19"/>
          <w:lang w:val="sk-SK"/>
        </w:rPr>
      </w:pPr>
    </w:p>
    <w:p w14:paraId="42B8AFE8" w14:textId="77777777" w:rsidR="00162F87" w:rsidRPr="0026157D" w:rsidRDefault="00764593" w:rsidP="0026157D">
      <w:pPr>
        <w:pStyle w:val="Odsekzoznamu"/>
        <w:numPr>
          <w:ilvl w:val="0"/>
          <w:numId w:val="31"/>
        </w:numPr>
        <w:spacing w:before="120" w:after="120" w:line="288" w:lineRule="auto"/>
        <w:jc w:val="both"/>
        <w:rPr>
          <w:rFonts w:ascii="Arial" w:hAnsi="Arial" w:cs="Arial"/>
          <w:b/>
          <w:bCs/>
          <w:color w:val="000000" w:themeColor="text1"/>
          <w:sz w:val="19"/>
          <w:szCs w:val="19"/>
          <w:lang w:val="sk-SK"/>
        </w:rPr>
      </w:pPr>
      <w:r w:rsidRPr="0026157D">
        <w:rPr>
          <w:rFonts w:ascii="Arial" w:hAnsi="Arial" w:cs="Arial"/>
          <w:b/>
          <w:bCs/>
          <w:color w:val="000000" w:themeColor="text1"/>
          <w:sz w:val="19"/>
          <w:szCs w:val="19"/>
          <w:lang w:val="sk-SK"/>
        </w:rPr>
        <w:t>súlad projektu s hlavnými zásadami výberu operácií pre SC 4.2.1</w:t>
      </w:r>
    </w:p>
    <w:p w14:paraId="42413BAF" w14:textId="186F48E5" w:rsidR="000340BD" w:rsidRPr="00D412A3" w:rsidRDefault="000340BD" w:rsidP="0026157D">
      <w:pPr>
        <w:spacing w:before="120" w:after="120" w:line="288" w:lineRule="auto"/>
        <w:ind w:left="360"/>
        <w:jc w:val="both"/>
        <w:rPr>
          <w:rFonts w:ascii="Arial" w:hAnsi="Arial" w:cs="Arial"/>
          <w:bCs/>
          <w:color w:val="000000" w:themeColor="text1"/>
          <w:sz w:val="19"/>
          <w:szCs w:val="19"/>
        </w:rPr>
      </w:pPr>
      <w:r w:rsidRPr="0026157D">
        <w:rPr>
          <w:rFonts w:ascii="Arial" w:hAnsi="Arial" w:cs="Arial"/>
          <w:bCs/>
          <w:color w:val="000000" w:themeColor="text1"/>
          <w:sz w:val="19"/>
          <w:szCs w:val="19"/>
        </w:rPr>
        <w:t xml:space="preserve">Hodnotí sa (áno/nie), či je ŽoNFP v súlade s nižšie uvedenými zásadami výberu operácií. ŽoNFP musí </w:t>
      </w:r>
      <w:r w:rsidR="003B7A4E" w:rsidRPr="00D412A3">
        <w:rPr>
          <w:rFonts w:ascii="Arial" w:hAnsi="Arial" w:cs="Arial"/>
          <w:bCs/>
          <w:color w:val="000000" w:themeColor="text1"/>
          <w:sz w:val="19"/>
          <w:szCs w:val="19"/>
        </w:rPr>
        <w:t xml:space="preserve">byť v súlade </w:t>
      </w:r>
      <w:r w:rsidR="00353A1A" w:rsidRPr="00080293">
        <w:rPr>
          <w:rFonts w:ascii="Arial" w:hAnsi="Arial" w:cs="Arial"/>
          <w:color w:val="000000" w:themeColor="text1"/>
          <w:sz w:val="19"/>
          <w:szCs w:val="19"/>
        </w:rPr>
        <w:t>so zásadami výberu operácií, ktoré sú relevantné pre projekt, a to primerane a v kontexte podmienok výzvy</w:t>
      </w:r>
      <w:r w:rsidR="003B7A4E" w:rsidRPr="00D412A3">
        <w:rPr>
          <w:rFonts w:ascii="Arial" w:hAnsi="Arial" w:cs="Arial"/>
          <w:bCs/>
          <w:color w:val="000000" w:themeColor="text1"/>
          <w:sz w:val="19"/>
          <w:szCs w:val="19"/>
        </w:rPr>
        <w:t>:</w:t>
      </w:r>
    </w:p>
    <w:p w14:paraId="5B9B91B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projekty sú podporované v súlade s Plánom rozvoja verejných vodovodov a verejných kanalizácií pre územie SR a príslušnými krajskými plánmi rozvoja verejných vodovodov a verejných kanalizácií,</w:t>
      </w:r>
    </w:p>
    <w:p w14:paraId="7A3153CB"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realizáciou projektu musí dôjsť k zlepšeniu čistenia komunálnych odpadových vôd a/alebo zvýšeniu napojenia nových producentov odpadových vôd na verejnú kanalizáciu a/alebo zvýšeniu počtu obyvateľov s odvádzaním odpadových vôd verejnou kanalizáciou na požadovanej technickej úrovni,</w:t>
      </w:r>
    </w:p>
    <w:p w14:paraId="516895CC"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podpora projektov budovania nových vodárenských zdrojov podzemných vôd je oprávnená iba za podmienky, že budú realizované v útvaroch podzemných vôd v aspoň dobrom stave;</w:t>
      </w:r>
    </w:p>
    <w:p w14:paraId="3447811C"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podpora projektov budovania nových vodárenských zdrojov z podzemných vôd je oprávnená iba za podmienky, že nový vodárenský zdroj nebude mať negatívny dopad na kvantitatívny stav útvaru podzemnej vody a bude zabezpečené jeho využitie na zásobovanie obyvateľstva obce pitnou vodou z verejného vodovodu;</w:t>
      </w:r>
    </w:p>
    <w:p w14:paraId="3630EC6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podmienkou oprávnenosti projektu vybudovania nového vodárenského zdroja je preukázanie deficitu množstva vody alebo potreby odstránenia zdravotného rizika vyplývajúceho z nedostatočnej kvality vody z individuálnych zdrojov;</w:t>
      </w:r>
    </w:p>
    <w:p w14:paraId="0DE943F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projekty na budovanie nových vodárenských zdrojov sú podporené iba v prípade, ak nie je technicky a/alebo ekonomicky efektívne zásobovať obyvateľov obce pitnou vodou z existujúcich vodárenských sústav v ich preukázanom bilančnom</w:t>
      </w:r>
      <w:r w:rsidRPr="0026157D">
        <w:rPr>
          <w:rFonts w:ascii="Arial" w:hAnsi="Arial" w:cs="Arial"/>
          <w:bCs/>
          <w:color w:val="000000" w:themeColor="text1"/>
          <w:sz w:val="19"/>
          <w:szCs w:val="19"/>
        </w:rPr>
        <w:t xml:space="preserve"> </w:t>
      </w:r>
      <w:r w:rsidRPr="006010E8">
        <w:rPr>
          <w:rFonts w:ascii="Arial" w:hAnsi="Arial" w:cs="Arial"/>
          <w:bCs/>
          <w:color w:val="000000" w:themeColor="text1"/>
          <w:sz w:val="19"/>
          <w:szCs w:val="19"/>
          <w:lang w:val="sk-SK"/>
        </w:rPr>
        <w:t>dosahu</w:t>
      </w:r>
      <w:r w:rsidRPr="0026157D">
        <w:rPr>
          <w:rFonts w:ascii="Arial" w:hAnsi="Arial" w:cs="Arial"/>
          <w:bCs/>
          <w:color w:val="000000" w:themeColor="text1"/>
          <w:sz w:val="19"/>
          <w:szCs w:val="19"/>
        </w:rPr>
        <w:t>.</w:t>
      </w:r>
    </w:p>
    <w:p w14:paraId="301BB08F" w14:textId="4D3A442E" w:rsidR="005E7C08" w:rsidRDefault="00E9540B" w:rsidP="0075454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8A4B49">
        <w:rPr>
          <w:rFonts w:ascii="Arial" w:hAnsi="Arial" w:cs="Arial"/>
          <w:color w:val="000000" w:themeColor="text1"/>
          <w:sz w:val="19"/>
          <w:szCs w:val="19"/>
        </w:rPr>
        <w:t>,</w:t>
      </w:r>
      <w:r w:rsidRPr="00D174CA">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8A4B49">
        <w:rPr>
          <w:rFonts w:ascii="Arial" w:hAnsi="Arial" w:cs="Arial"/>
          <w:color w:val="000000" w:themeColor="text1"/>
          <w:sz w:val="19"/>
          <w:szCs w:val="19"/>
        </w:rPr>
        <w:t>ujúceho kri</w:t>
      </w:r>
      <w:r w:rsidRPr="00D174CA">
        <w:rPr>
          <w:rFonts w:ascii="Arial" w:hAnsi="Arial" w:cs="Arial"/>
          <w:color w:val="000000" w:themeColor="text1"/>
          <w:sz w:val="19"/>
          <w:szCs w:val="19"/>
        </w:rPr>
        <w:t>téria, a to tak v prípade kladného ako aj negatívneho hodnotenia.</w:t>
      </w:r>
    </w:p>
    <w:p w14:paraId="30CA4793" w14:textId="20B10DB4" w:rsidR="00050E16" w:rsidRDefault="00050E16" w:rsidP="00754546">
      <w:pPr>
        <w:spacing w:before="120" w:after="120" w:line="288" w:lineRule="auto"/>
        <w:jc w:val="both"/>
        <w:rPr>
          <w:rFonts w:ascii="Arial" w:hAnsi="Arial" w:cs="Arial"/>
          <w:color w:val="000000" w:themeColor="text1"/>
          <w:sz w:val="19"/>
          <w:szCs w:val="19"/>
        </w:rPr>
      </w:pPr>
    </w:p>
    <w:p w14:paraId="4367839D" w14:textId="77777777" w:rsidR="006C0DB0" w:rsidRDefault="006C0DB0" w:rsidP="00754546">
      <w:pPr>
        <w:spacing w:before="120" w:after="120" w:line="288" w:lineRule="auto"/>
        <w:jc w:val="both"/>
        <w:rPr>
          <w:rFonts w:ascii="Arial" w:hAnsi="Arial" w:cs="Arial"/>
          <w:color w:val="000000" w:themeColor="text1"/>
          <w:sz w:val="19"/>
          <w:szCs w:val="19"/>
        </w:rPr>
      </w:pPr>
    </w:p>
    <w:p w14:paraId="5B288E45" w14:textId="77777777" w:rsidR="00050E16" w:rsidRDefault="00050E16" w:rsidP="00754546">
      <w:pPr>
        <w:spacing w:before="120" w:after="120" w:line="288" w:lineRule="auto"/>
        <w:jc w:val="both"/>
        <w:rPr>
          <w:rFonts w:ascii="Arial" w:hAnsi="Arial" w:cs="Arial"/>
          <w:color w:val="000000" w:themeColor="text1"/>
          <w:sz w:val="19"/>
          <w:szCs w:val="19"/>
        </w:rPr>
      </w:pPr>
    </w:p>
    <w:p w14:paraId="5A2A1B49" w14:textId="77777777" w:rsidR="00050E16" w:rsidRPr="00754546" w:rsidRDefault="00050E16" w:rsidP="00754546">
      <w:pPr>
        <w:spacing w:before="120" w:after="120" w:line="288" w:lineRule="auto"/>
        <w:jc w:val="both"/>
        <w:rPr>
          <w:rFonts w:ascii="Arial" w:hAnsi="Arial" w:cs="Arial"/>
          <w:color w:val="000000" w:themeColor="text1"/>
          <w:sz w:val="19"/>
          <w:szCs w:val="19"/>
          <w:highlight w:val="yellow"/>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398E1F19" w14:textId="77777777" w:rsidTr="00343DB1">
        <w:trPr>
          <w:trHeight w:val="397"/>
        </w:trPr>
        <w:tc>
          <w:tcPr>
            <w:tcW w:w="216" w:type="pct"/>
            <w:shd w:val="clear" w:color="auto" w:fill="DEEAF6" w:themeFill="accent1" w:themeFillTint="33"/>
            <w:vAlign w:val="center"/>
            <w:hideMark/>
          </w:tcPr>
          <w:p w14:paraId="4921007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121C9D3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6EC73C36"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6C5DD488"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66AF5B6B"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7052F501"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375AE94F" w14:textId="77777777" w:rsidTr="006112F9">
        <w:trPr>
          <w:trHeight w:val="821"/>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1C4BE61D"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1.2</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26C7ACD2" w14:textId="77777777" w:rsidR="003176C3" w:rsidRPr="00D174CA" w:rsidRDefault="003176C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Súlad projektu s Regionálnou integrovanou územnou stratégiou</w:t>
            </w:r>
          </w:p>
        </w:tc>
        <w:tc>
          <w:tcPr>
            <w:tcW w:w="1538" w:type="pct"/>
            <w:vMerge w:val="restart"/>
            <w:tcBorders>
              <w:top w:val="single" w:sz="4" w:space="0" w:color="auto"/>
              <w:left w:val="single" w:sz="4" w:space="0" w:color="auto"/>
              <w:bottom w:val="single" w:sz="4" w:space="0" w:color="auto"/>
              <w:right w:val="single" w:sz="4" w:space="0" w:color="auto"/>
            </w:tcBorders>
            <w:vAlign w:val="center"/>
            <w:hideMark/>
          </w:tcPr>
          <w:p w14:paraId="553DB64D"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súlad s príslušnou </w:t>
            </w:r>
            <w:r w:rsidRPr="00D174CA">
              <w:rPr>
                <w:rFonts w:ascii="Arial" w:eastAsia="Helvetica" w:hAnsi="Arial" w:cs="Arial"/>
                <w:color w:val="000000" w:themeColor="text1"/>
                <w:sz w:val="19"/>
                <w:szCs w:val="19"/>
              </w:rPr>
              <w:t>Regionálnou integrovanou územnou stratégiou/Integrovanou územnou stratégiou UMR.</w:t>
            </w:r>
            <w:r w:rsidRPr="00D174CA">
              <w:rPr>
                <w:rFonts w:ascii="Arial" w:hAnsi="Arial" w:cs="Arial"/>
                <w:color w:val="000000" w:themeColor="text1"/>
                <w:sz w:val="19"/>
                <w:szCs w:val="19"/>
              </w:rPr>
              <w:t xml:space="preserve"> </w:t>
            </w:r>
          </w:p>
          <w:p w14:paraId="3B8782C9"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i/>
                <w:color w:val="000000" w:themeColor="text1"/>
                <w:sz w:val="19"/>
                <w:szCs w:val="19"/>
              </w:rPr>
              <w:t xml:space="preserve"> </w:t>
            </w: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14:paraId="58B1388D"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hideMark/>
          </w:tcPr>
          <w:p w14:paraId="21D369C4"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áno</w:t>
            </w:r>
          </w:p>
        </w:tc>
        <w:tc>
          <w:tcPr>
            <w:tcW w:w="1576" w:type="pct"/>
            <w:tcBorders>
              <w:top w:val="single" w:sz="4" w:space="0" w:color="auto"/>
              <w:left w:val="single" w:sz="4" w:space="0" w:color="auto"/>
              <w:bottom w:val="single" w:sz="4" w:space="0" w:color="auto"/>
              <w:right w:val="single" w:sz="4" w:space="0" w:color="auto"/>
            </w:tcBorders>
            <w:vAlign w:val="center"/>
            <w:hideMark/>
          </w:tcPr>
          <w:p w14:paraId="468D574C"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Projekt je v súlade s Regionálnou integrovanou územnou stratégiou/Integrovanou územnou stratégiou UMR.</w:t>
            </w:r>
          </w:p>
        </w:tc>
      </w:tr>
      <w:tr w:rsidR="003176C3" w:rsidRPr="00D174CA" w14:paraId="0A76678B" w14:textId="77777777" w:rsidTr="006112F9">
        <w:trPr>
          <w:trHeight w:val="717"/>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35B5485A"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06A57792" w14:textId="77777777" w:rsidR="003176C3" w:rsidRPr="00D174CA" w:rsidRDefault="003176C3" w:rsidP="00050E16">
            <w:pPr>
              <w:spacing w:line="288" w:lineRule="auto"/>
              <w:rPr>
                <w:rFonts w:ascii="Arial" w:eastAsia="Helvetica"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hideMark/>
          </w:tcPr>
          <w:p w14:paraId="14E8CB79"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41D2939C"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4675996B"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nie</w:t>
            </w:r>
          </w:p>
        </w:tc>
        <w:tc>
          <w:tcPr>
            <w:tcW w:w="1576" w:type="pct"/>
            <w:tcBorders>
              <w:top w:val="single" w:sz="4" w:space="0" w:color="auto"/>
              <w:left w:val="single" w:sz="4" w:space="0" w:color="auto"/>
              <w:bottom w:val="single" w:sz="4" w:space="0" w:color="auto"/>
              <w:right w:val="single" w:sz="4" w:space="0" w:color="auto"/>
            </w:tcBorders>
            <w:vAlign w:val="center"/>
            <w:hideMark/>
          </w:tcPr>
          <w:p w14:paraId="288B7E3B"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Projekt nie je v súlade s Regionálnou integrovanou územnou stratégiou/Integrovanou územnou stratégiou UMR.</w:t>
            </w:r>
          </w:p>
        </w:tc>
      </w:tr>
    </w:tbl>
    <w:p w14:paraId="7B6EE542" w14:textId="25451617"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w:t>
      </w:r>
      <w:r w:rsidR="003B7A4E">
        <w:rPr>
          <w:rFonts w:ascii="Arial" w:hAnsi="Arial" w:cs="Arial"/>
          <w:color w:val="000000" w:themeColor="text1"/>
          <w:sz w:val="19"/>
          <w:szCs w:val="19"/>
        </w:rPr>
        <w:t>posudzuje</w:t>
      </w:r>
      <w:r w:rsidR="003B7A4E" w:rsidRPr="00D174CA">
        <w:rPr>
          <w:rFonts w:ascii="Arial" w:hAnsi="Arial" w:cs="Arial"/>
          <w:color w:val="000000" w:themeColor="text1"/>
          <w:sz w:val="19"/>
          <w:szCs w:val="19"/>
        </w:rPr>
        <w:t xml:space="preserve"> </w:t>
      </w:r>
      <w:r w:rsidRPr="00D174CA">
        <w:rPr>
          <w:rFonts w:ascii="Arial" w:hAnsi="Arial" w:cs="Arial"/>
          <w:color w:val="000000" w:themeColor="text1"/>
          <w:sz w:val="19"/>
          <w:szCs w:val="19"/>
        </w:rPr>
        <w:t>najmä informácie uvedené v častiach ŽoNFP: 5. Identifikácia projektu, 7. Popis projektu, 10.1 Aktivity projektu a očakávané merateľné ukazovatele, príloha Opis projektu.</w:t>
      </w:r>
    </w:p>
    <w:p w14:paraId="685E03CB" w14:textId="77777777"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vyhodnotí (áno/nie), či je správne a dostatočne deklarovaný súlad žiadosti o NFP s vypracovanou Regionálnou integrovanou územnou stratégiou/Integrovanou územnou stratégiou UMR. Hodnotiteľ vyhodnotí, či deklarovaný́ príspevok vyplýva z realizácie konkrétnych aktivít projektu pričom hodnotí najmä tematický súlad príslušných strategických častí Regionálnej integrovanej územnej stratégie/Integrovanej územnej stratégie UMR s cieľmi a výsledkami hodnoteného projektu </w:t>
      </w:r>
      <w:r w:rsidRPr="00D174CA">
        <w:rPr>
          <w:rFonts w:ascii="Arial" w:hAnsi="Arial" w:cs="Arial"/>
          <w:sz w:val="19"/>
          <w:szCs w:val="19"/>
        </w:rPr>
        <w:t>a nezameriava sa len na súlad projektu s indikatívnym zoznam projektových zámerov danej RIÚS/IÚS UMR. V prípade, že projekt je v súlade s príslušnou regionálnou integrovanou</w:t>
      </w:r>
      <w:r w:rsidRPr="00D174CA">
        <w:rPr>
          <w:rFonts w:ascii="Arial" w:hAnsi="Arial" w:cs="Arial"/>
          <w:color w:val="000000" w:themeColor="text1"/>
          <w:sz w:val="19"/>
          <w:szCs w:val="19"/>
        </w:rPr>
        <w:t xml:space="preserve"> stratégiou priradí odpoveď (áno), v opačnom prípade priradí odpoveď (nie).</w:t>
      </w:r>
    </w:p>
    <w:p w14:paraId="79C47575" w14:textId="77777777" w:rsidR="003176C3" w:rsidRDefault="00162F87" w:rsidP="00754546">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3"/>
        <w:tblW w:w="4956" w:type="pct"/>
        <w:tblLook w:val="04A0" w:firstRow="1" w:lastRow="0" w:firstColumn="1" w:lastColumn="0" w:noHBand="0" w:noVBand="1"/>
      </w:tblPr>
      <w:tblGrid>
        <w:gridCol w:w="652"/>
        <w:gridCol w:w="2222"/>
        <w:gridCol w:w="3757"/>
        <w:gridCol w:w="1307"/>
        <w:gridCol w:w="1514"/>
        <w:gridCol w:w="5541"/>
      </w:tblGrid>
      <w:tr w:rsidR="00050E16" w:rsidRPr="00D174CA" w14:paraId="25ACD6F7" w14:textId="77777777" w:rsidTr="00050E16">
        <w:trPr>
          <w:trHeight w:val="397"/>
        </w:trPr>
        <w:tc>
          <w:tcPr>
            <w:tcW w:w="217" w:type="pct"/>
            <w:shd w:val="clear" w:color="auto" w:fill="DEEAF6" w:themeFill="accent1" w:themeFillTint="33"/>
            <w:vAlign w:val="center"/>
            <w:hideMark/>
          </w:tcPr>
          <w:p w14:paraId="00DB0D3B" w14:textId="77777777" w:rsidR="003176C3" w:rsidRPr="00D174CA" w:rsidRDefault="003176C3" w:rsidP="00B957D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41" w:type="pct"/>
            <w:shd w:val="clear" w:color="auto" w:fill="DEEAF6" w:themeFill="accent1" w:themeFillTint="33"/>
            <w:vAlign w:val="center"/>
            <w:hideMark/>
          </w:tcPr>
          <w:p w14:paraId="6E97507F" w14:textId="77777777" w:rsidR="003176C3" w:rsidRPr="00D174CA" w:rsidRDefault="003176C3" w:rsidP="00B957D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253" w:type="pct"/>
            <w:shd w:val="clear" w:color="auto" w:fill="DEEAF6" w:themeFill="accent1" w:themeFillTint="33"/>
            <w:vAlign w:val="center"/>
            <w:hideMark/>
          </w:tcPr>
          <w:p w14:paraId="3DF7FD97" w14:textId="77777777" w:rsidR="003176C3" w:rsidRPr="00D174CA" w:rsidRDefault="003176C3" w:rsidP="00B957D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6" w:type="pct"/>
            <w:shd w:val="clear" w:color="auto" w:fill="DEEAF6" w:themeFill="accent1" w:themeFillTint="33"/>
            <w:vAlign w:val="center"/>
            <w:hideMark/>
          </w:tcPr>
          <w:p w14:paraId="6DC86CFC" w14:textId="77777777" w:rsidR="003176C3" w:rsidRPr="00D174CA" w:rsidRDefault="003176C3" w:rsidP="00B957D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5" w:type="pct"/>
            <w:shd w:val="clear" w:color="auto" w:fill="DEEAF6" w:themeFill="accent1" w:themeFillTint="33"/>
            <w:vAlign w:val="center"/>
            <w:hideMark/>
          </w:tcPr>
          <w:p w14:paraId="3D09E54D" w14:textId="77777777" w:rsidR="003176C3" w:rsidRPr="00D174CA" w:rsidRDefault="003176C3" w:rsidP="00B957D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848" w:type="pct"/>
            <w:shd w:val="clear" w:color="auto" w:fill="DEEAF6" w:themeFill="accent1" w:themeFillTint="33"/>
            <w:vAlign w:val="center"/>
            <w:hideMark/>
          </w:tcPr>
          <w:p w14:paraId="3FAE8839" w14:textId="77777777" w:rsidR="003176C3" w:rsidRPr="00D174CA" w:rsidRDefault="003176C3" w:rsidP="00B957D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50E16" w:rsidRPr="00D174CA" w14:paraId="25B0B843" w14:textId="77777777" w:rsidTr="00050E16">
        <w:trPr>
          <w:trHeight w:val="639"/>
        </w:trPr>
        <w:tc>
          <w:tcPr>
            <w:tcW w:w="217" w:type="pct"/>
            <w:vMerge w:val="restart"/>
            <w:tcBorders>
              <w:top w:val="single" w:sz="4" w:space="0" w:color="auto"/>
              <w:left w:val="single" w:sz="4" w:space="0" w:color="auto"/>
              <w:right w:val="single" w:sz="4" w:space="0" w:color="auto"/>
            </w:tcBorders>
            <w:vAlign w:val="center"/>
            <w:hideMark/>
          </w:tcPr>
          <w:p w14:paraId="72BF768D"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1.3</w:t>
            </w:r>
          </w:p>
        </w:tc>
        <w:tc>
          <w:tcPr>
            <w:tcW w:w="741" w:type="pct"/>
            <w:vMerge w:val="restart"/>
            <w:tcBorders>
              <w:top w:val="single" w:sz="4" w:space="0" w:color="auto"/>
              <w:left w:val="single" w:sz="4" w:space="0" w:color="auto"/>
              <w:right w:val="single" w:sz="4" w:space="0" w:color="auto"/>
            </w:tcBorders>
            <w:vAlign w:val="center"/>
            <w:hideMark/>
          </w:tcPr>
          <w:p w14:paraId="36340199"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Príspevok projektu k zlepšeniu zásobovania pitnou vodou a odvádzaniu a čistenia odpadových vôd verejnou kanalizáciou</w:t>
            </w:r>
          </w:p>
        </w:tc>
        <w:tc>
          <w:tcPr>
            <w:tcW w:w="1253" w:type="pct"/>
            <w:vMerge w:val="restart"/>
            <w:tcBorders>
              <w:top w:val="single" w:sz="4" w:space="0" w:color="auto"/>
              <w:left w:val="single" w:sz="4" w:space="0" w:color="auto"/>
              <w:right w:val="single" w:sz="4" w:space="0" w:color="auto"/>
            </w:tcBorders>
            <w:vAlign w:val="center"/>
            <w:hideMark/>
          </w:tcPr>
          <w:p w14:paraId="042E2686"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príspevok projektu k zlepšeniu zásobovania pitnou vodou a odvádzaniu a čisteniu odpadových vôd verejnou kanalizáciou</w:t>
            </w:r>
          </w:p>
        </w:tc>
        <w:tc>
          <w:tcPr>
            <w:tcW w:w="436" w:type="pct"/>
            <w:vMerge w:val="restart"/>
            <w:tcBorders>
              <w:top w:val="single" w:sz="4" w:space="0" w:color="auto"/>
              <w:left w:val="single" w:sz="4" w:space="0" w:color="auto"/>
              <w:right w:val="single" w:sz="4" w:space="0" w:color="auto"/>
            </w:tcBorders>
            <w:vAlign w:val="center"/>
          </w:tcPr>
          <w:p w14:paraId="79889148"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073A769D"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hideMark/>
          </w:tcPr>
          <w:p w14:paraId="68E51776"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w:t>
            </w:r>
          </w:p>
        </w:tc>
        <w:tc>
          <w:tcPr>
            <w:tcW w:w="1848" w:type="pct"/>
            <w:tcBorders>
              <w:top w:val="single" w:sz="4" w:space="0" w:color="auto"/>
              <w:left w:val="single" w:sz="4" w:space="0" w:color="auto"/>
              <w:bottom w:val="single" w:sz="4" w:space="0" w:color="auto"/>
              <w:right w:val="single" w:sz="4" w:space="0" w:color="auto"/>
            </w:tcBorders>
            <w:vAlign w:val="center"/>
            <w:hideMark/>
          </w:tcPr>
          <w:p w14:paraId="37C1ED13"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viac ako 40% obyvateľov obce.</w:t>
            </w:r>
          </w:p>
        </w:tc>
      </w:tr>
      <w:tr w:rsidR="00050E16" w:rsidRPr="00D174CA" w14:paraId="116AA5BB" w14:textId="77777777" w:rsidTr="00050E16">
        <w:trPr>
          <w:trHeight w:val="411"/>
        </w:trPr>
        <w:tc>
          <w:tcPr>
            <w:tcW w:w="217" w:type="pct"/>
            <w:vMerge/>
            <w:tcBorders>
              <w:left w:val="single" w:sz="4" w:space="0" w:color="auto"/>
              <w:right w:val="single" w:sz="4" w:space="0" w:color="auto"/>
            </w:tcBorders>
            <w:vAlign w:val="center"/>
            <w:hideMark/>
          </w:tcPr>
          <w:p w14:paraId="0799AB5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741" w:type="pct"/>
            <w:vMerge/>
            <w:tcBorders>
              <w:left w:val="single" w:sz="4" w:space="0" w:color="auto"/>
              <w:right w:val="single" w:sz="4" w:space="0" w:color="auto"/>
            </w:tcBorders>
            <w:vAlign w:val="center"/>
            <w:hideMark/>
          </w:tcPr>
          <w:p w14:paraId="2D4E3F7C" w14:textId="77777777" w:rsidR="003176C3" w:rsidRPr="00D174CA" w:rsidRDefault="003176C3" w:rsidP="00050E16">
            <w:pPr>
              <w:spacing w:line="288" w:lineRule="auto"/>
              <w:rPr>
                <w:rFonts w:ascii="Arial" w:hAnsi="Arial" w:cs="Arial"/>
                <w:color w:val="000000" w:themeColor="text1"/>
                <w:sz w:val="19"/>
                <w:szCs w:val="19"/>
              </w:rPr>
            </w:pPr>
          </w:p>
        </w:tc>
        <w:tc>
          <w:tcPr>
            <w:tcW w:w="1253" w:type="pct"/>
            <w:vMerge/>
            <w:tcBorders>
              <w:left w:val="single" w:sz="4" w:space="0" w:color="auto"/>
              <w:right w:val="single" w:sz="4" w:space="0" w:color="auto"/>
            </w:tcBorders>
            <w:vAlign w:val="center"/>
            <w:hideMark/>
          </w:tcPr>
          <w:p w14:paraId="2DE63198" w14:textId="77777777" w:rsidR="003176C3" w:rsidRPr="00D174CA" w:rsidRDefault="003176C3" w:rsidP="00050E16">
            <w:pPr>
              <w:spacing w:line="288" w:lineRule="auto"/>
              <w:rPr>
                <w:rFonts w:ascii="Arial" w:hAnsi="Arial" w:cs="Arial"/>
                <w:color w:val="000000" w:themeColor="text1"/>
                <w:sz w:val="19"/>
                <w:szCs w:val="19"/>
              </w:rPr>
            </w:pPr>
          </w:p>
        </w:tc>
        <w:tc>
          <w:tcPr>
            <w:tcW w:w="436" w:type="pct"/>
            <w:vMerge/>
            <w:tcBorders>
              <w:left w:val="single" w:sz="4" w:space="0" w:color="auto"/>
              <w:right w:val="single" w:sz="4" w:space="0" w:color="auto"/>
            </w:tcBorders>
            <w:vAlign w:val="center"/>
            <w:hideMark/>
          </w:tcPr>
          <w:p w14:paraId="73095AE0"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tcPr>
          <w:p w14:paraId="48F0283A"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1848" w:type="pct"/>
            <w:tcBorders>
              <w:top w:val="single" w:sz="4" w:space="0" w:color="auto"/>
              <w:left w:val="single" w:sz="4" w:space="0" w:color="auto"/>
              <w:bottom w:val="single" w:sz="4" w:space="0" w:color="auto"/>
              <w:right w:val="single" w:sz="4" w:space="0" w:color="auto"/>
            </w:tcBorders>
            <w:vAlign w:val="center"/>
            <w:hideMark/>
          </w:tcPr>
          <w:p w14:paraId="404425CB"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viac ako 10% a menej ako 40% obyvateľov obce.</w:t>
            </w:r>
          </w:p>
        </w:tc>
      </w:tr>
      <w:tr w:rsidR="00050E16" w:rsidRPr="00D174CA" w14:paraId="0E427604" w14:textId="77777777" w:rsidTr="00050E16">
        <w:trPr>
          <w:trHeight w:val="930"/>
        </w:trPr>
        <w:tc>
          <w:tcPr>
            <w:tcW w:w="217" w:type="pct"/>
            <w:vMerge/>
            <w:tcBorders>
              <w:left w:val="single" w:sz="4" w:space="0" w:color="auto"/>
              <w:bottom w:val="single" w:sz="4" w:space="0" w:color="auto"/>
              <w:right w:val="single" w:sz="4" w:space="0" w:color="auto"/>
            </w:tcBorders>
            <w:vAlign w:val="center"/>
            <w:hideMark/>
          </w:tcPr>
          <w:p w14:paraId="4364A74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741" w:type="pct"/>
            <w:vMerge/>
            <w:tcBorders>
              <w:left w:val="single" w:sz="4" w:space="0" w:color="auto"/>
              <w:bottom w:val="single" w:sz="4" w:space="0" w:color="auto"/>
              <w:right w:val="single" w:sz="4" w:space="0" w:color="auto"/>
            </w:tcBorders>
            <w:vAlign w:val="center"/>
            <w:hideMark/>
          </w:tcPr>
          <w:p w14:paraId="07719540" w14:textId="77777777" w:rsidR="003176C3" w:rsidRPr="00D174CA" w:rsidRDefault="003176C3" w:rsidP="00050E16">
            <w:pPr>
              <w:spacing w:line="288" w:lineRule="auto"/>
              <w:rPr>
                <w:rFonts w:ascii="Arial" w:hAnsi="Arial" w:cs="Arial"/>
                <w:color w:val="000000" w:themeColor="text1"/>
                <w:sz w:val="19"/>
                <w:szCs w:val="19"/>
              </w:rPr>
            </w:pPr>
          </w:p>
        </w:tc>
        <w:tc>
          <w:tcPr>
            <w:tcW w:w="1253" w:type="pct"/>
            <w:vMerge/>
            <w:tcBorders>
              <w:left w:val="single" w:sz="4" w:space="0" w:color="auto"/>
              <w:bottom w:val="single" w:sz="4" w:space="0" w:color="auto"/>
              <w:right w:val="single" w:sz="4" w:space="0" w:color="auto"/>
            </w:tcBorders>
            <w:vAlign w:val="center"/>
            <w:hideMark/>
          </w:tcPr>
          <w:p w14:paraId="2B777EE9" w14:textId="77777777" w:rsidR="003176C3" w:rsidRPr="00D174CA" w:rsidRDefault="003176C3" w:rsidP="00050E16">
            <w:pPr>
              <w:spacing w:line="288" w:lineRule="auto"/>
              <w:rPr>
                <w:rFonts w:ascii="Arial" w:hAnsi="Arial" w:cs="Arial"/>
                <w:color w:val="000000" w:themeColor="text1"/>
                <w:sz w:val="19"/>
                <w:szCs w:val="19"/>
              </w:rPr>
            </w:pPr>
          </w:p>
        </w:tc>
        <w:tc>
          <w:tcPr>
            <w:tcW w:w="436" w:type="pct"/>
            <w:vMerge/>
            <w:tcBorders>
              <w:left w:val="single" w:sz="4" w:space="0" w:color="auto"/>
              <w:bottom w:val="single" w:sz="4" w:space="0" w:color="auto"/>
              <w:right w:val="single" w:sz="4" w:space="0" w:color="auto"/>
            </w:tcBorders>
            <w:vAlign w:val="center"/>
            <w:hideMark/>
          </w:tcPr>
          <w:p w14:paraId="224C6F2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hideMark/>
          </w:tcPr>
          <w:p w14:paraId="695057EC"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1848" w:type="pct"/>
            <w:tcBorders>
              <w:top w:val="single" w:sz="4" w:space="0" w:color="auto"/>
              <w:left w:val="single" w:sz="4" w:space="0" w:color="auto"/>
              <w:bottom w:val="single" w:sz="4" w:space="0" w:color="auto"/>
              <w:right w:val="single" w:sz="4" w:space="0" w:color="auto"/>
            </w:tcBorders>
            <w:vAlign w:val="center"/>
            <w:hideMark/>
          </w:tcPr>
          <w:p w14:paraId="4A49DA2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V dôsledku realizácie projektu dôjde k zvýšeniu počtu obyvateľov napojených na systém odvádzania a čistenia komunálnych odpadových vôd alebo zvýšeniu počtu obyvateľov napojených na verejný vodovod o menej ako 10% </w:t>
            </w:r>
            <w:r w:rsidRPr="00D174CA">
              <w:rPr>
                <w:rFonts w:ascii="Arial" w:eastAsia="Helvetica" w:hAnsi="Arial" w:cs="Arial"/>
                <w:color w:val="000000" w:themeColor="text1"/>
                <w:sz w:val="19"/>
                <w:szCs w:val="19"/>
              </w:rPr>
              <w:lastRenderedPageBreak/>
              <w:t>obyvateľov obce.</w:t>
            </w:r>
          </w:p>
        </w:tc>
      </w:tr>
    </w:tbl>
    <w:p w14:paraId="26B63040" w14:textId="666D2DDF"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 xml:space="preserve">Hodnotiteľ </w:t>
      </w:r>
      <w:r w:rsidR="003B7A4E">
        <w:rPr>
          <w:rFonts w:ascii="Arial" w:hAnsi="Arial" w:cs="Arial"/>
          <w:color w:val="000000" w:themeColor="text1"/>
          <w:sz w:val="19"/>
          <w:szCs w:val="19"/>
        </w:rPr>
        <w:t xml:space="preserve">posudzuje </w:t>
      </w:r>
      <w:r w:rsidRPr="00D174CA">
        <w:rPr>
          <w:rFonts w:ascii="Arial" w:hAnsi="Arial" w:cs="Arial"/>
          <w:color w:val="000000" w:themeColor="text1"/>
          <w:sz w:val="19"/>
          <w:szCs w:val="19"/>
        </w:rPr>
        <w:t>najmä informácie uvedené v častiach ŽoNFP: 5. Identifikácia projektu, 7. Popis projektu, príloha Opis projektu.</w:t>
      </w:r>
    </w:p>
    <w:p w14:paraId="3665D4F4" w14:textId="77777777" w:rsidR="005D5E20" w:rsidRPr="00D174CA" w:rsidRDefault="005D5E20" w:rsidP="00162F87">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priradí bodovú hodnotu (4/2/0) </w:t>
      </w:r>
      <w:r w:rsidR="00F44D3B" w:rsidRPr="00D174CA">
        <w:rPr>
          <w:rFonts w:ascii="Arial" w:hAnsi="Arial" w:cs="Arial"/>
          <w:color w:val="000000" w:themeColor="text1"/>
          <w:sz w:val="19"/>
          <w:szCs w:val="19"/>
        </w:rPr>
        <w:t xml:space="preserve">v súlade so spôsobom aplikácie kritéria </w:t>
      </w:r>
      <w:r w:rsidRPr="00D174CA">
        <w:rPr>
          <w:rFonts w:ascii="Arial" w:hAnsi="Arial" w:cs="Arial"/>
          <w:color w:val="000000" w:themeColor="text1"/>
          <w:sz w:val="19"/>
          <w:szCs w:val="19"/>
        </w:rPr>
        <w:t xml:space="preserve">na základe </w:t>
      </w:r>
      <w:r w:rsidR="00B97316" w:rsidRPr="00D174CA">
        <w:rPr>
          <w:rFonts w:ascii="Arial" w:hAnsi="Arial" w:cs="Arial"/>
          <w:color w:val="000000" w:themeColor="text1"/>
          <w:sz w:val="19"/>
          <w:szCs w:val="19"/>
        </w:rPr>
        <w:t xml:space="preserve">vypočítaného podielu </w:t>
      </w:r>
      <w:r w:rsidR="00B9052C" w:rsidRPr="00D174CA">
        <w:rPr>
          <w:rFonts w:ascii="Arial" w:hAnsi="Arial" w:cs="Arial"/>
          <w:color w:val="000000" w:themeColor="text1"/>
          <w:sz w:val="19"/>
          <w:szCs w:val="19"/>
        </w:rPr>
        <w:t xml:space="preserve">plánovaného počtu </w:t>
      </w:r>
      <w:r w:rsidR="00B97316" w:rsidRPr="00D174CA">
        <w:rPr>
          <w:rFonts w:ascii="Arial" w:hAnsi="Arial" w:cs="Arial"/>
          <w:color w:val="000000" w:themeColor="text1"/>
          <w:sz w:val="19"/>
          <w:szCs w:val="19"/>
        </w:rPr>
        <w:t>novonapojených obyvateľ</w:t>
      </w:r>
      <w:r w:rsidR="005210D3" w:rsidRPr="00D174CA">
        <w:rPr>
          <w:rFonts w:ascii="Arial" w:hAnsi="Arial" w:cs="Arial"/>
          <w:color w:val="000000" w:themeColor="text1"/>
          <w:sz w:val="19"/>
          <w:szCs w:val="19"/>
        </w:rPr>
        <w:t>ov na verejný vodovod</w:t>
      </w:r>
      <w:r w:rsidR="00754546">
        <w:rPr>
          <w:rFonts w:ascii="Arial" w:hAnsi="Arial" w:cs="Arial"/>
          <w:color w:val="000000" w:themeColor="text1"/>
          <w:sz w:val="19"/>
          <w:szCs w:val="19"/>
        </w:rPr>
        <w:t>,</w:t>
      </w:r>
      <w:r w:rsidR="00F44D3B" w:rsidRPr="00D174CA">
        <w:rPr>
          <w:rFonts w:ascii="Arial" w:hAnsi="Arial" w:cs="Arial"/>
          <w:color w:val="000000" w:themeColor="text1"/>
          <w:sz w:val="19"/>
          <w:szCs w:val="19"/>
        </w:rPr>
        <w:t xml:space="preserve"> resp.</w:t>
      </w:r>
      <w:r w:rsidR="005210D3" w:rsidRPr="00D174CA">
        <w:rPr>
          <w:rFonts w:ascii="Arial" w:hAnsi="Arial" w:cs="Arial"/>
          <w:color w:val="000000" w:themeColor="text1"/>
          <w:sz w:val="19"/>
          <w:szCs w:val="19"/>
        </w:rPr>
        <w:t xml:space="preserve"> </w:t>
      </w:r>
      <w:r w:rsidR="00B97316" w:rsidRPr="00D174CA">
        <w:rPr>
          <w:rFonts w:ascii="Arial" w:hAnsi="Arial" w:cs="Arial"/>
          <w:color w:val="000000" w:themeColor="text1"/>
          <w:sz w:val="19"/>
          <w:szCs w:val="19"/>
        </w:rPr>
        <w:t>systém odvádzania a čistenia komunálnych odpadových vôd</w:t>
      </w:r>
      <w:r w:rsidR="00B9052C" w:rsidRPr="00D174CA">
        <w:rPr>
          <w:rFonts w:ascii="Arial" w:hAnsi="Arial" w:cs="Arial"/>
          <w:color w:val="000000" w:themeColor="text1"/>
          <w:sz w:val="19"/>
          <w:szCs w:val="19"/>
        </w:rPr>
        <w:t xml:space="preserve"> v dôsledku realizácie projektu. Na účely prepočtu nie je možné údaj o počte novonapojených obyvateľov</w:t>
      </w:r>
      <w:r w:rsidR="00754546">
        <w:rPr>
          <w:rFonts w:ascii="Arial" w:hAnsi="Arial" w:cs="Arial"/>
          <w:color w:val="000000" w:themeColor="text1"/>
          <w:sz w:val="19"/>
          <w:szCs w:val="19"/>
        </w:rPr>
        <w:t xml:space="preserve"> nahradiť</w:t>
      </w:r>
      <w:r w:rsidR="00B9052C" w:rsidRPr="00D174CA">
        <w:rPr>
          <w:rFonts w:ascii="Arial" w:hAnsi="Arial" w:cs="Arial"/>
          <w:color w:val="000000" w:themeColor="text1"/>
          <w:sz w:val="19"/>
          <w:szCs w:val="19"/>
        </w:rPr>
        <w:t xml:space="preserve"> údajom o kapacite systému/siete. </w:t>
      </w:r>
      <w:r w:rsidR="001E7345" w:rsidRPr="00D174CA">
        <w:rPr>
          <w:rFonts w:ascii="Arial" w:hAnsi="Arial" w:cs="Arial"/>
          <w:color w:val="000000" w:themeColor="text1"/>
          <w:sz w:val="19"/>
          <w:szCs w:val="19"/>
        </w:rPr>
        <w:t>Do hodnotenia kritéria sa ne</w:t>
      </w:r>
      <w:r w:rsidR="00B9052C" w:rsidRPr="00D174CA">
        <w:rPr>
          <w:rFonts w:ascii="Arial" w:hAnsi="Arial" w:cs="Arial"/>
          <w:color w:val="000000" w:themeColor="text1"/>
          <w:sz w:val="19"/>
          <w:szCs w:val="19"/>
        </w:rPr>
        <w:t>započítavajú obyvatelia so zlepšeným prístupom k systému</w:t>
      </w:r>
      <w:r w:rsidR="00FC60F8" w:rsidRPr="00D174CA">
        <w:rPr>
          <w:rFonts w:ascii="Arial" w:hAnsi="Arial" w:cs="Arial"/>
          <w:color w:val="000000" w:themeColor="text1"/>
          <w:sz w:val="19"/>
          <w:szCs w:val="19"/>
        </w:rPr>
        <w:t xml:space="preserve"> zásobovania pitnou vodou </w:t>
      </w:r>
      <w:r w:rsidR="00393418">
        <w:rPr>
          <w:rFonts w:ascii="Arial" w:hAnsi="Arial" w:cs="Arial"/>
          <w:color w:val="000000" w:themeColor="text1"/>
          <w:sz w:val="19"/>
          <w:szCs w:val="19"/>
        </w:rPr>
        <w:t>a/</w:t>
      </w:r>
      <w:r w:rsidR="00FC60F8" w:rsidRPr="00D174CA">
        <w:rPr>
          <w:rFonts w:ascii="Arial" w:hAnsi="Arial" w:cs="Arial"/>
          <w:color w:val="000000" w:themeColor="text1"/>
          <w:sz w:val="19"/>
          <w:szCs w:val="19"/>
        </w:rPr>
        <w:t>alebo odvádzaniu a čisteniu odpado</w:t>
      </w:r>
      <w:r w:rsidR="003302D3" w:rsidRPr="00D174CA">
        <w:rPr>
          <w:rFonts w:ascii="Arial" w:hAnsi="Arial" w:cs="Arial"/>
          <w:color w:val="000000" w:themeColor="text1"/>
          <w:sz w:val="19"/>
          <w:szCs w:val="19"/>
        </w:rPr>
        <w:t xml:space="preserve">vých vôd verejnou kanalizáciou </w:t>
      </w:r>
      <w:r w:rsidR="00FC60F8" w:rsidRPr="00D174CA">
        <w:rPr>
          <w:rFonts w:ascii="Arial" w:hAnsi="Arial" w:cs="Arial"/>
          <w:color w:val="000000" w:themeColor="text1"/>
          <w:sz w:val="19"/>
          <w:szCs w:val="19"/>
        </w:rPr>
        <w:t>(</w:t>
      </w:r>
      <w:r w:rsidR="003302D3" w:rsidRPr="00D174CA">
        <w:rPr>
          <w:rFonts w:ascii="Arial" w:hAnsi="Arial" w:cs="Arial"/>
          <w:color w:val="000000" w:themeColor="text1"/>
          <w:sz w:val="19"/>
          <w:szCs w:val="19"/>
        </w:rPr>
        <w:t xml:space="preserve">prípady </w:t>
      </w:r>
      <w:r w:rsidR="00FC60F8" w:rsidRPr="00D174CA">
        <w:rPr>
          <w:rFonts w:ascii="Arial" w:hAnsi="Arial" w:cs="Arial"/>
          <w:color w:val="000000" w:themeColor="text1"/>
          <w:sz w:val="19"/>
          <w:szCs w:val="19"/>
        </w:rPr>
        <w:t>rekonštrukcie, modernizácie systémov)</w:t>
      </w:r>
      <w:r w:rsidR="00F44D3B" w:rsidRPr="00D174CA">
        <w:rPr>
          <w:rFonts w:ascii="Arial" w:hAnsi="Arial" w:cs="Arial"/>
          <w:color w:val="000000" w:themeColor="text1"/>
          <w:sz w:val="19"/>
          <w:szCs w:val="19"/>
        </w:rPr>
        <w:t>.</w:t>
      </w:r>
    </w:p>
    <w:p w14:paraId="7BA755FA" w14:textId="77777777" w:rsidR="00DB7C97" w:rsidRPr="00D174CA" w:rsidRDefault="00DB7C97" w:rsidP="0075454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Hodnotiteľ priradí bodovú hodnotu (0) ak na základe predloženej dokumentácie ŽoNFP nie je možné posúdiť primeranosť merateľného ukazovateľa, ktorý sa týka plánovaného </w:t>
      </w:r>
      <w:r w:rsidRPr="00D174CA">
        <w:rPr>
          <w:rFonts w:ascii="Arial" w:eastAsia="Helvetica" w:hAnsi="Arial" w:cs="Arial"/>
          <w:color w:val="000000" w:themeColor="text1"/>
          <w:sz w:val="19"/>
          <w:szCs w:val="19"/>
          <w:lang w:val="sk-SK"/>
        </w:rPr>
        <w:t xml:space="preserve">zvýšenia počtu obyvateľov napojených na systém </w:t>
      </w:r>
      <w:r w:rsidRPr="00805E92">
        <w:rPr>
          <w:rFonts w:ascii="Arial" w:eastAsia="Helvetica" w:hAnsi="Arial" w:cs="Arial"/>
          <w:color w:val="000000" w:themeColor="text1"/>
          <w:sz w:val="19"/>
          <w:szCs w:val="19"/>
          <w:lang w:val="sk-SK"/>
        </w:rPr>
        <w:t>odvádzania a čistenia komunálnych odpadových vôd alebo zvýšenia počtu obyvateľov napojených na verejný vodovod (žiadateľ dostatočne nepreukázal potrebu</w:t>
      </w:r>
      <w:r w:rsidR="00172DDC" w:rsidRPr="00805E92">
        <w:rPr>
          <w:rFonts w:ascii="Arial" w:eastAsia="Helvetica" w:hAnsi="Arial" w:cs="Arial"/>
          <w:color w:val="000000" w:themeColor="text1"/>
          <w:sz w:val="19"/>
          <w:szCs w:val="19"/>
          <w:lang w:val="sk-SK"/>
        </w:rPr>
        <w:t xml:space="preserve"> </w:t>
      </w:r>
      <w:r w:rsidR="001D5166" w:rsidRPr="00805E92">
        <w:rPr>
          <w:rFonts w:ascii="Arial" w:eastAsia="Helvetica" w:hAnsi="Arial" w:cs="Arial"/>
          <w:color w:val="000000" w:themeColor="text1"/>
          <w:sz w:val="19"/>
          <w:szCs w:val="19"/>
          <w:lang w:val="sk-SK"/>
        </w:rPr>
        <w:t>vybudovania/nárastu kapacít</w:t>
      </w:r>
      <w:r w:rsidRPr="00805E92">
        <w:rPr>
          <w:rFonts w:ascii="Arial" w:eastAsia="Helvetica" w:hAnsi="Arial" w:cs="Arial"/>
          <w:color w:val="000000" w:themeColor="text1"/>
          <w:sz w:val="19"/>
          <w:szCs w:val="19"/>
          <w:lang w:val="sk-SK"/>
        </w:rPr>
        <w:t>). Rovnakým spôsobom postupuje v prípade vyhodnotenia kritéria 2.3.</w:t>
      </w:r>
    </w:p>
    <w:p w14:paraId="01AED848" w14:textId="31511938" w:rsidR="003176C3" w:rsidRDefault="00162F87" w:rsidP="005E7C08">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6A7D62AE" w14:textId="77777777" w:rsidTr="00343DB1">
        <w:trPr>
          <w:trHeight w:val="397"/>
        </w:trPr>
        <w:tc>
          <w:tcPr>
            <w:tcW w:w="216" w:type="pct"/>
            <w:shd w:val="clear" w:color="auto" w:fill="DEEAF6" w:themeFill="accent1" w:themeFillTint="33"/>
            <w:vAlign w:val="center"/>
            <w:hideMark/>
          </w:tcPr>
          <w:p w14:paraId="2BABE99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7D2C4E58"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27C681AD"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05699F7F"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40186FDA"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0487D830"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28053A52" w14:textId="77777777" w:rsidTr="00251FCA">
        <w:trPr>
          <w:trHeight w:val="957"/>
        </w:trPr>
        <w:tc>
          <w:tcPr>
            <w:tcW w:w="216" w:type="pct"/>
            <w:vMerge w:val="restart"/>
            <w:tcBorders>
              <w:top w:val="single" w:sz="4" w:space="0" w:color="auto"/>
              <w:left w:val="single" w:sz="4" w:space="0" w:color="auto"/>
              <w:right w:val="single" w:sz="4" w:space="0" w:color="auto"/>
            </w:tcBorders>
            <w:vAlign w:val="center"/>
          </w:tcPr>
          <w:p w14:paraId="673FA4B8" w14:textId="77777777" w:rsidR="005C7CE3" w:rsidRPr="00D174CA" w:rsidRDefault="005C7CE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1.4</w:t>
            </w:r>
          </w:p>
        </w:tc>
        <w:tc>
          <w:tcPr>
            <w:tcW w:w="735" w:type="pct"/>
            <w:vMerge w:val="restart"/>
            <w:tcBorders>
              <w:top w:val="single" w:sz="4" w:space="0" w:color="auto"/>
              <w:left w:val="single" w:sz="4" w:space="0" w:color="auto"/>
              <w:right w:val="single" w:sz="4" w:space="0" w:color="auto"/>
            </w:tcBorders>
            <w:vAlign w:val="center"/>
          </w:tcPr>
          <w:p w14:paraId="0F9F1C2F"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Príspevok projektu k integrovaným operáciám </w:t>
            </w:r>
          </w:p>
        </w:tc>
        <w:tc>
          <w:tcPr>
            <w:tcW w:w="1538" w:type="pct"/>
            <w:vMerge w:val="restart"/>
            <w:tcBorders>
              <w:top w:val="single" w:sz="4" w:space="0" w:color="auto"/>
              <w:left w:val="single" w:sz="4" w:space="0" w:color="auto"/>
              <w:right w:val="single" w:sz="4" w:space="0" w:color="auto"/>
            </w:tcBorders>
            <w:vAlign w:val="center"/>
          </w:tcPr>
          <w:p w14:paraId="6608FBC8" w14:textId="77777777" w:rsidR="005C7CE3" w:rsidRPr="00D174CA" w:rsidRDefault="005C7CE3" w:rsidP="00050E16">
            <w:pPr>
              <w:spacing w:line="288" w:lineRule="auto"/>
              <w:rPr>
                <w:rFonts w:ascii="Arial" w:eastAsia="Helvetica" w:hAnsi="Arial" w:cs="Arial"/>
                <w:i/>
                <w:color w:val="000000" w:themeColor="text1"/>
                <w:sz w:val="19"/>
                <w:szCs w:val="19"/>
              </w:rPr>
            </w:pPr>
            <w:r w:rsidRPr="00D174CA">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34" w:type="pct"/>
            <w:vMerge w:val="restart"/>
            <w:tcBorders>
              <w:top w:val="single" w:sz="4" w:space="0" w:color="auto"/>
              <w:left w:val="single" w:sz="4" w:space="0" w:color="auto"/>
              <w:right w:val="single" w:sz="4" w:space="0" w:color="auto"/>
            </w:tcBorders>
            <w:vAlign w:val="center"/>
          </w:tcPr>
          <w:p w14:paraId="01B01727" w14:textId="77777777" w:rsidR="005C7CE3" w:rsidRPr="00D174CA" w:rsidRDefault="005C7CE3" w:rsidP="00050E16">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5B74F16F" w14:textId="77777777" w:rsidR="005C7CE3" w:rsidRPr="00D174CA" w:rsidRDefault="005C7CE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05F06FE" w14:textId="77777777" w:rsidR="005C7CE3" w:rsidRPr="00D174CA" w:rsidRDefault="005C7CE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hAnsi="Arial" w:cs="Arial"/>
                <w:color w:val="000000" w:themeColor="text1"/>
                <w:sz w:val="19"/>
                <w:szCs w:val="19"/>
              </w:rPr>
              <w:t>6</w:t>
            </w:r>
          </w:p>
        </w:tc>
        <w:tc>
          <w:tcPr>
            <w:tcW w:w="1576" w:type="pct"/>
            <w:tcBorders>
              <w:top w:val="single" w:sz="4" w:space="0" w:color="auto"/>
              <w:left w:val="single" w:sz="4" w:space="0" w:color="auto"/>
              <w:bottom w:val="single" w:sz="4" w:space="0" w:color="auto"/>
              <w:right w:val="single" w:sz="4" w:space="0" w:color="auto"/>
            </w:tcBorders>
          </w:tcPr>
          <w:p w14:paraId="489C1CAF"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Projekt je súčasťou integrovanej operácie uvedenej v RIÚS/IÚS UMR </w:t>
            </w:r>
            <w:r w:rsidRPr="00D174CA">
              <w:rPr>
                <w:rFonts w:ascii="Arial" w:hAnsi="Arial" w:cs="Arial"/>
                <w:color w:val="000000" w:themeColor="text1"/>
                <w:sz w:val="19"/>
                <w:szCs w:val="19"/>
              </w:rPr>
              <w:t xml:space="preserve">a podporuje integrovaný prístup a vytvára synergický efekt s inými aktivitami IROP alebo iných OP. </w:t>
            </w:r>
          </w:p>
        </w:tc>
      </w:tr>
      <w:tr w:rsidR="005C7CE3" w:rsidRPr="00D174CA" w14:paraId="0666FFDA" w14:textId="77777777" w:rsidTr="00251FCA">
        <w:trPr>
          <w:trHeight w:val="1025"/>
        </w:trPr>
        <w:tc>
          <w:tcPr>
            <w:tcW w:w="216" w:type="pct"/>
            <w:vMerge/>
            <w:tcBorders>
              <w:left w:val="single" w:sz="4" w:space="0" w:color="auto"/>
              <w:bottom w:val="single" w:sz="4" w:space="0" w:color="auto"/>
              <w:right w:val="single" w:sz="4" w:space="0" w:color="auto"/>
            </w:tcBorders>
            <w:vAlign w:val="center"/>
          </w:tcPr>
          <w:p w14:paraId="6B9B1FF9" w14:textId="77777777" w:rsidR="005C7CE3" w:rsidRPr="00D174CA" w:rsidRDefault="005C7CE3" w:rsidP="00050E16">
            <w:pPr>
              <w:spacing w:line="288" w:lineRule="auto"/>
              <w:jc w:val="center"/>
              <w:rPr>
                <w:rFonts w:ascii="Arial" w:hAnsi="Arial" w:cs="Arial"/>
                <w:color w:val="000000" w:themeColor="text1"/>
                <w:sz w:val="19"/>
                <w:szCs w:val="19"/>
              </w:rPr>
            </w:pPr>
          </w:p>
        </w:tc>
        <w:tc>
          <w:tcPr>
            <w:tcW w:w="735" w:type="pct"/>
            <w:vMerge/>
            <w:tcBorders>
              <w:left w:val="single" w:sz="4" w:space="0" w:color="auto"/>
              <w:bottom w:val="single" w:sz="4" w:space="0" w:color="auto"/>
              <w:right w:val="single" w:sz="4" w:space="0" w:color="auto"/>
            </w:tcBorders>
            <w:vAlign w:val="center"/>
          </w:tcPr>
          <w:p w14:paraId="39267889" w14:textId="77777777" w:rsidR="005C7CE3" w:rsidRPr="00D174CA" w:rsidRDefault="005C7CE3" w:rsidP="00050E16">
            <w:pPr>
              <w:spacing w:line="288" w:lineRule="auto"/>
              <w:rPr>
                <w:rFonts w:ascii="Arial" w:eastAsia="Helvetica" w:hAnsi="Arial" w:cs="Arial"/>
                <w:color w:val="000000" w:themeColor="text1"/>
                <w:sz w:val="19"/>
                <w:szCs w:val="19"/>
              </w:rPr>
            </w:pPr>
          </w:p>
        </w:tc>
        <w:tc>
          <w:tcPr>
            <w:tcW w:w="1538" w:type="pct"/>
            <w:vMerge/>
            <w:tcBorders>
              <w:left w:val="single" w:sz="4" w:space="0" w:color="auto"/>
              <w:bottom w:val="single" w:sz="4" w:space="0" w:color="auto"/>
              <w:right w:val="single" w:sz="4" w:space="0" w:color="auto"/>
            </w:tcBorders>
            <w:vAlign w:val="center"/>
          </w:tcPr>
          <w:p w14:paraId="13EAFAF6" w14:textId="77777777" w:rsidR="005C7CE3" w:rsidRPr="00D174CA" w:rsidRDefault="005C7CE3" w:rsidP="00050E16">
            <w:pPr>
              <w:spacing w:line="288" w:lineRule="auto"/>
              <w:rPr>
                <w:rFonts w:ascii="Arial" w:eastAsia="Helvetica" w:hAnsi="Arial" w:cs="Arial"/>
                <w:i/>
                <w:color w:val="000000" w:themeColor="text1"/>
                <w:sz w:val="19"/>
                <w:szCs w:val="19"/>
              </w:rPr>
            </w:pPr>
          </w:p>
        </w:tc>
        <w:tc>
          <w:tcPr>
            <w:tcW w:w="434" w:type="pct"/>
            <w:vMerge/>
            <w:tcBorders>
              <w:left w:val="single" w:sz="4" w:space="0" w:color="auto"/>
              <w:bottom w:val="single" w:sz="4" w:space="0" w:color="auto"/>
              <w:right w:val="single" w:sz="4" w:space="0" w:color="auto"/>
            </w:tcBorders>
            <w:vAlign w:val="center"/>
          </w:tcPr>
          <w:p w14:paraId="38AA6504" w14:textId="77777777" w:rsidR="005C7CE3" w:rsidRPr="00D174CA" w:rsidRDefault="005C7CE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7BF22663" w14:textId="77777777" w:rsidR="005C7CE3" w:rsidRPr="00D174CA" w:rsidRDefault="005C7CE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hAnsi="Arial" w:cs="Arial"/>
                <w:color w:val="000000" w:themeColor="text1"/>
                <w:sz w:val="19"/>
                <w:szCs w:val="19"/>
              </w:rPr>
              <w:t>0</w:t>
            </w:r>
          </w:p>
        </w:tc>
        <w:tc>
          <w:tcPr>
            <w:tcW w:w="1576" w:type="pct"/>
            <w:tcBorders>
              <w:top w:val="single" w:sz="4" w:space="0" w:color="auto"/>
              <w:left w:val="single" w:sz="4" w:space="0" w:color="auto"/>
              <w:bottom w:val="single" w:sz="4" w:space="0" w:color="auto"/>
              <w:right w:val="single" w:sz="4" w:space="0" w:color="auto"/>
            </w:tcBorders>
          </w:tcPr>
          <w:p w14:paraId="13B79F4D"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Projekt nie je súčasťou integrovanej operácie uvedenej v RIÚS/IÚS UMR </w:t>
            </w:r>
            <w:r w:rsidRPr="00D174CA">
              <w:rPr>
                <w:rFonts w:ascii="Arial" w:hAnsi="Arial" w:cs="Arial"/>
                <w:color w:val="000000" w:themeColor="text1"/>
                <w:sz w:val="19"/>
                <w:szCs w:val="19"/>
              </w:rPr>
              <w:t>a nepodporuje integrovaný prístup a nevytvára synergický efekt s inými aktivitami IROP alebo iných OP.</w:t>
            </w:r>
          </w:p>
        </w:tc>
      </w:tr>
    </w:tbl>
    <w:p w14:paraId="38720E7C" w14:textId="02E06094" w:rsidR="0020441E" w:rsidRPr="00D174CA" w:rsidRDefault="0020441E" w:rsidP="003302D3">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7. Popis projektu, príloha Opis projektu</w:t>
      </w:r>
      <w:r w:rsidR="000C78BE">
        <w:rPr>
          <w:rFonts w:ascii="Arial" w:hAnsi="Arial" w:cs="Arial"/>
          <w:color w:val="000000" w:themeColor="text1"/>
          <w:sz w:val="19"/>
          <w:szCs w:val="19"/>
        </w:rPr>
        <w:t xml:space="preserve"> a príslušnú stratégiu RIÚS/UMR</w:t>
      </w:r>
      <w:r w:rsidRPr="00D174CA">
        <w:rPr>
          <w:rFonts w:ascii="Arial" w:hAnsi="Arial" w:cs="Arial"/>
          <w:color w:val="000000" w:themeColor="text1"/>
          <w:sz w:val="19"/>
          <w:szCs w:val="19"/>
        </w:rPr>
        <w:t>.</w:t>
      </w:r>
    </w:p>
    <w:p w14:paraId="0AA27F0C" w14:textId="77777777" w:rsidR="0020441E" w:rsidRPr="00D174CA" w:rsidRDefault="0020441E" w:rsidP="003302D3">
      <w:pPr>
        <w:pStyle w:val="aNormal"/>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16F0943A" w14:textId="77777777" w:rsidR="0020441E" w:rsidRPr="00D174CA" w:rsidRDefault="0020441E" w:rsidP="003302D3">
      <w:pPr>
        <w:pStyle w:val="aNormal"/>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67336A2" w14:textId="77777777" w:rsidR="0020441E" w:rsidRPr="00D174CA" w:rsidRDefault="0020441E" w:rsidP="003302D3">
      <w:pPr>
        <w:spacing w:before="120" w:after="120" w:line="288" w:lineRule="auto"/>
        <w:jc w:val="both"/>
        <w:rPr>
          <w:rFonts w:ascii="Arial" w:eastAsia="Arial Unicode MS" w:hAnsi="Arial" w:cs="Arial"/>
          <w:color w:val="000000" w:themeColor="text1"/>
          <w:sz w:val="19"/>
          <w:szCs w:val="19"/>
        </w:rPr>
      </w:pPr>
      <w:r w:rsidRPr="00D174CA">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3302D3" w:rsidRPr="00D174CA">
        <w:rPr>
          <w:rFonts w:ascii="Arial" w:hAnsi="Arial" w:cs="Arial"/>
          <w:color w:val="000000" w:themeColor="text1"/>
          <w:sz w:val="19"/>
          <w:szCs w:val="19"/>
        </w:rPr>
        <w:t xml:space="preserve"> Integrovaná operácia musí byť zároveň uvedená v </w:t>
      </w:r>
      <w:r w:rsidR="003302D3" w:rsidRPr="00D174CA">
        <w:rPr>
          <w:rFonts w:ascii="Arial" w:eastAsia="Helvetica" w:hAnsi="Arial" w:cs="Arial"/>
          <w:color w:val="000000" w:themeColor="text1"/>
          <w:sz w:val="19"/>
          <w:szCs w:val="19"/>
        </w:rPr>
        <w:t>RIÚS/IÚS UMR.</w:t>
      </w:r>
    </w:p>
    <w:p w14:paraId="2D03BC38" w14:textId="4D70957F" w:rsidR="003302D3" w:rsidRPr="00D174CA" w:rsidRDefault="003302D3" w:rsidP="003302D3">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 xml:space="preserve">Hodnotiteľ posúdi, či navrhovaná operácia spĺňa podmienky stanovené v definícií integrovanej operácie, či deklarovaný príspevok </w:t>
      </w:r>
      <w:r w:rsidR="00AC419C">
        <w:rPr>
          <w:rFonts w:ascii="Arial" w:hAnsi="Arial" w:cs="Arial"/>
          <w:color w:val="000000" w:themeColor="text1"/>
          <w:sz w:val="19"/>
          <w:szCs w:val="19"/>
        </w:rPr>
        <w:t xml:space="preserve">uvedený v </w:t>
      </w:r>
      <w:r w:rsidRPr="00D174CA">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 či je predkladaný projekt nevyhnutnou súčasťou integrovanej operácie</w:t>
      </w:r>
      <w:r w:rsidR="00AC419C">
        <w:rPr>
          <w:rFonts w:ascii="Arial" w:hAnsi="Arial" w:cs="Arial"/>
          <w:color w:val="000000" w:themeColor="text1"/>
          <w:sz w:val="19"/>
          <w:szCs w:val="19"/>
        </w:rPr>
        <w:t xml:space="preserve"> </w:t>
      </w:r>
      <w:r w:rsidR="00AC419C" w:rsidRPr="00D174CA">
        <w:rPr>
          <w:rFonts w:ascii="Arial" w:eastAsia="Helvetica" w:hAnsi="Arial" w:cs="Arial"/>
          <w:color w:val="000000" w:themeColor="text1"/>
          <w:sz w:val="19"/>
          <w:szCs w:val="19"/>
        </w:rPr>
        <w:t>uvedenej v RIÚS/IÚS UMR</w:t>
      </w:r>
      <w:r w:rsidRPr="00D174CA">
        <w:rPr>
          <w:rFonts w:ascii="Arial" w:hAnsi="Arial" w:cs="Arial"/>
          <w:color w:val="000000" w:themeColor="text1"/>
          <w:sz w:val="19"/>
          <w:szCs w:val="19"/>
        </w:rPr>
        <w:t>. V prípade, že projekt spĺňa uvedené kritériá priradí bodovú hodnotu (6), v opačnom prípade bodovú hodnotu (0).</w:t>
      </w:r>
    </w:p>
    <w:p w14:paraId="0358823F" w14:textId="77777777" w:rsidR="00ED10B5" w:rsidRDefault="003302D3" w:rsidP="0062454D">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7"/>
        <w:gridCol w:w="2545"/>
        <w:gridCol w:w="4518"/>
        <w:gridCol w:w="1358"/>
        <w:gridCol w:w="1431"/>
        <w:gridCol w:w="4707"/>
      </w:tblGrid>
      <w:tr w:rsidR="00ED10B5" w:rsidRPr="00D174CA" w14:paraId="037B58CA" w14:textId="77777777" w:rsidTr="006C0DB0">
        <w:trPr>
          <w:trHeight w:val="388"/>
        </w:trPr>
        <w:tc>
          <w:tcPr>
            <w:tcW w:w="187" w:type="pct"/>
            <w:shd w:val="clear" w:color="auto" w:fill="DEEAF6" w:themeFill="accent1" w:themeFillTint="33"/>
            <w:vAlign w:val="center"/>
            <w:hideMark/>
          </w:tcPr>
          <w:p w14:paraId="75894C74" w14:textId="77777777" w:rsidR="00ED10B5" w:rsidRPr="00D174CA" w:rsidRDefault="00ED10B5" w:rsidP="000627E5">
            <w:pPr>
              <w:keepNext/>
              <w:keepLines/>
              <w:widowControl w:val="0"/>
              <w:spacing w:line="288" w:lineRule="auto"/>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2F46E65E" w14:textId="77777777" w:rsidR="00ED10B5" w:rsidRPr="00D174CA" w:rsidRDefault="00ED10B5" w:rsidP="000627E5">
            <w:pPr>
              <w:keepNext/>
              <w:keepLines/>
              <w:widowControl w:val="0"/>
              <w:spacing w:line="288" w:lineRule="auto"/>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493" w:type="pct"/>
            <w:shd w:val="clear" w:color="auto" w:fill="DEEAF6" w:themeFill="accent1" w:themeFillTint="33"/>
            <w:vAlign w:val="center"/>
            <w:hideMark/>
          </w:tcPr>
          <w:p w14:paraId="4E007119" w14:textId="77777777" w:rsidR="00ED10B5" w:rsidRPr="00D174CA" w:rsidRDefault="00ED10B5"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1FFBAD5" w14:textId="77777777" w:rsidR="00ED10B5" w:rsidRPr="00D174CA" w:rsidRDefault="00ED10B5" w:rsidP="000627E5">
            <w:pPr>
              <w:keepNext/>
              <w:keepLines/>
              <w:widowControl w:val="0"/>
              <w:spacing w:line="288" w:lineRule="auto"/>
              <w:ind w:left="31"/>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4AAF1C53" w14:textId="77777777" w:rsidR="00ED10B5" w:rsidRPr="00D174CA" w:rsidRDefault="00ED10B5" w:rsidP="000627E5">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56" w:type="pct"/>
            <w:shd w:val="clear" w:color="auto" w:fill="DEEAF6" w:themeFill="accent1" w:themeFillTint="33"/>
            <w:vAlign w:val="center"/>
            <w:hideMark/>
          </w:tcPr>
          <w:p w14:paraId="3ADE76AB" w14:textId="77777777" w:rsidR="00ED10B5" w:rsidRPr="00D174CA" w:rsidRDefault="00ED10B5"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10379036" w14:textId="77777777" w:rsidTr="006C0DB0">
        <w:tc>
          <w:tcPr>
            <w:tcW w:w="187" w:type="pct"/>
            <w:vMerge w:val="restart"/>
            <w:tcBorders>
              <w:top w:val="single" w:sz="4" w:space="0" w:color="auto"/>
              <w:left w:val="single" w:sz="4" w:space="0" w:color="auto"/>
              <w:right w:val="single" w:sz="4" w:space="0" w:color="auto"/>
            </w:tcBorders>
            <w:shd w:val="clear" w:color="auto" w:fill="auto"/>
            <w:vAlign w:val="center"/>
          </w:tcPr>
          <w:p w14:paraId="2E09E89E" w14:textId="77777777" w:rsidR="005C7CE3" w:rsidRPr="00D174CA" w:rsidRDefault="005C7CE3" w:rsidP="005C7CE3">
            <w:pPr>
              <w:widowControl w:val="0"/>
              <w:spacing w:line="288" w:lineRule="auto"/>
              <w:ind w:right="2"/>
              <w:jc w:val="center"/>
              <w:rPr>
                <w:rFonts w:ascii="Arial" w:hAnsi="Arial" w:cs="Arial"/>
                <w:b/>
                <w:bCs/>
                <w:color w:val="000000" w:themeColor="text1"/>
                <w:sz w:val="19"/>
                <w:szCs w:val="19"/>
                <w:u w:color="000000"/>
              </w:rPr>
            </w:pPr>
            <w:r w:rsidRPr="00D174CA">
              <w:rPr>
                <w:rFonts w:ascii="Arial" w:hAnsi="Arial" w:cs="Arial"/>
                <w:color w:val="000000" w:themeColor="text1"/>
                <w:sz w:val="19"/>
                <w:szCs w:val="19"/>
              </w:rPr>
              <w:t>1.5</w:t>
            </w:r>
          </w:p>
        </w:tc>
        <w:tc>
          <w:tcPr>
            <w:tcW w:w="841" w:type="pct"/>
            <w:vMerge w:val="restart"/>
            <w:tcBorders>
              <w:left w:val="single" w:sz="4" w:space="0" w:color="auto"/>
              <w:right w:val="single" w:sz="4" w:space="0" w:color="auto"/>
            </w:tcBorders>
            <w:vAlign w:val="center"/>
          </w:tcPr>
          <w:p w14:paraId="4D2DC7D2"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Príspevok projektu k plneniu cieľov Stratégie EÚ pre dunajský región</w:t>
            </w:r>
          </w:p>
        </w:tc>
        <w:tc>
          <w:tcPr>
            <w:tcW w:w="1493" w:type="pct"/>
            <w:vMerge w:val="restart"/>
            <w:tcBorders>
              <w:left w:val="single" w:sz="4" w:space="0" w:color="auto"/>
              <w:right w:val="single" w:sz="4" w:space="0" w:color="auto"/>
            </w:tcBorders>
            <w:vAlign w:val="center"/>
          </w:tcPr>
          <w:p w14:paraId="705795A2"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B145997" w14:textId="77777777" w:rsidR="005C7CE3" w:rsidRPr="00D174CA" w:rsidRDefault="005C7CE3" w:rsidP="005C7CE3">
            <w:pPr>
              <w:pBdr>
                <w:top w:val="nil"/>
                <w:left w:val="nil"/>
                <w:bottom w:val="nil"/>
                <w:right w:val="nil"/>
                <w:between w:val="nil"/>
                <w:bar w:val="nil"/>
              </w:pBdr>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06BDEBDF" w14:textId="77777777" w:rsidR="005C7CE3" w:rsidRPr="00D174CA" w:rsidRDefault="005C7CE3" w:rsidP="005C7CE3">
            <w:pPr>
              <w:spacing w:line="288" w:lineRule="auto"/>
              <w:jc w:val="center"/>
              <w:rPr>
                <w:rFonts w:ascii="Arial" w:hAnsi="Arial" w:cs="Arial"/>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3F0E80C9" w14:textId="77777777" w:rsidR="005C7CE3" w:rsidRPr="00D174CA" w:rsidRDefault="005C7CE3" w:rsidP="005C7CE3">
            <w:pPr>
              <w:spacing w:line="288" w:lineRule="auto"/>
              <w:jc w:val="center"/>
              <w:rPr>
                <w:rFonts w:ascii="Arial" w:hAnsi="Arial" w:cs="Arial"/>
                <w:bCs/>
                <w:color w:val="000000" w:themeColor="text1"/>
                <w:sz w:val="19"/>
                <w:szCs w:val="19"/>
              </w:rPr>
            </w:pPr>
            <w:r w:rsidRPr="00D174CA">
              <w:rPr>
                <w:rFonts w:ascii="Arial" w:hAnsi="Arial" w:cs="Arial"/>
                <w:color w:val="000000" w:themeColor="text1"/>
                <w:sz w:val="19"/>
                <w:szCs w:val="19"/>
              </w:rPr>
              <w:t>1</w:t>
            </w:r>
          </w:p>
        </w:tc>
        <w:tc>
          <w:tcPr>
            <w:tcW w:w="1556" w:type="pct"/>
            <w:tcBorders>
              <w:top w:val="single" w:sz="4" w:space="0" w:color="auto"/>
              <w:left w:val="single" w:sz="4" w:space="0" w:color="auto"/>
              <w:bottom w:val="single" w:sz="4" w:space="0" w:color="auto"/>
              <w:right w:val="single" w:sz="4" w:space="0" w:color="auto"/>
            </w:tcBorders>
            <w:vAlign w:val="center"/>
          </w:tcPr>
          <w:p w14:paraId="2A6F7065"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Projekt prispieva k plneniu aspoň jedného z cieľov Stratégie EÚ pre dunajský región.</w:t>
            </w:r>
          </w:p>
        </w:tc>
      </w:tr>
      <w:tr w:rsidR="005C7CE3" w:rsidRPr="00D174CA" w14:paraId="1399F7A2" w14:textId="77777777" w:rsidTr="006C0DB0">
        <w:trPr>
          <w:trHeight w:val="425"/>
        </w:trPr>
        <w:tc>
          <w:tcPr>
            <w:tcW w:w="187" w:type="pct"/>
            <w:vMerge/>
            <w:tcBorders>
              <w:left w:val="single" w:sz="4" w:space="0" w:color="auto"/>
              <w:right w:val="single" w:sz="4" w:space="0" w:color="auto"/>
            </w:tcBorders>
            <w:shd w:val="clear" w:color="auto" w:fill="auto"/>
            <w:vAlign w:val="center"/>
          </w:tcPr>
          <w:p w14:paraId="3EA41FF7" w14:textId="77777777" w:rsidR="005C7CE3" w:rsidRPr="00D174CA" w:rsidRDefault="005C7CE3" w:rsidP="005C7CE3">
            <w:pPr>
              <w:widowControl w:val="0"/>
              <w:spacing w:line="288" w:lineRule="auto"/>
              <w:ind w:right="2"/>
              <w:jc w:val="center"/>
              <w:rPr>
                <w:rFonts w:ascii="Arial" w:hAnsi="Arial" w:cs="Arial"/>
                <w:color w:val="000000" w:themeColor="text1"/>
                <w:sz w:val="19"/>
                <w:szCs w:val="19"/>
              </w:rPr>
            </w:pPr>
          </w:p>
        </w:tc>
        <w:tc>
          <w:tcPr>
            <w:tcW w:w="841" w:type="pct"/>
            <w:vMerge/>
            <w:tcBorders>
              <w:left w:val="single" w:sz="4" w:space="0" w:color="auto"/>
              <w:bottom w:val="single" w:sz="4" w:space="0" w:color="auto"/>
              <w:right w:val="single" w:sz="4" w:space="0" w:color="auto"/>
            </w:tcBorders>
            <w:vAlign w:val="center"/>
          </w:tcPr>
          <w:p w14:paraId="396B10FC" w14:textId="77777777" w:rsidR="005C7CE3" w:rsidRPr="00D174CA" w:rsidRDefault="005C7CE3" w:rsidP="005C7CE3">
            <w:pPr>
              <w:spacing w:line="288" w:lineRule="auto"/>
              <w:rPr>
                <w:rFonts w:ascii="Arial" w:hAnsi="Arial" w:cs="Arial"/>
                <w:bCs/>
                <w:color w:val="000000" w:themeColor="text1"/>
                <w:sz w:val="19"/>
                <w:szCs w:val="19"/>
              </w:rPr>
            </w:pPr>
          </w:p>
        </w:tc>
        <w:tc>
          <w:tcPr>
            <w:tcW w:w="1493" w:type="pct"/>
            <w:vMerge/>
            <w:tcBorders>
              <w:left w:val="single" w:sz="4" w:space="0" w:color="auto"/>
              <w:bottom w:val="single" w:sz="4" w:space="0" w:color="auto"/>
              <w:right w:val="single" w:sz="4" w:space="0" w:color="auto"/>
            </w:tcBorders>
            <w:vAlign w:val="center"/>
          </w:tcPr>
          <w:p w14:paraId="5B776D9C" w14:textId="77777777" w:rsidR="005C7CE3" w:rsidRPr="00D174CA" w:rsidRDefault="005C7CE3" w:rsidP="005C7CE3">
            <w:pPr>
              <w:spacing w:line="288" w:lineRule="auto"/>
              <w:rPr>
                <w:rFonts w:ascii="Arial" w:hAnsi="Arial" w:cs="Arial"/>
                <w:bCs/>
                <w:color w:val="000000" w:themeColor="text1"/>
                <w:sz w:val="19"/>
                <w:szCs w:val="19"/>
              </w:rPr>
            </w:pPr>
          </w:p>
        </w:tc>
        <w:tc>
          <w:tcPr>
            <w:tcW w:w="449" w:type="pct"/>
            <w:vMerge/>
            <w:tcBorders>
              <w:left w:val="single" w:sz="4" w:space="0" w:color="auto"/>
              <w:bottom w:val="single" w:sz="4" w:space="0" w:color="auto"/>
              <w:right w:val="single" w:sz="4" w:space="0" w:color="auto"/>
            </w:tcBorders>
            <w:vAlign w:val="center"/>
          </w:tcPr>
          <w:p w14:paraId="0FB4E041" w14:textId="77777777" w:rsidR="005C7CE3" w:rsidRPr="00D174CA" w:rsidRDefault="005C7CE3" w:rsidP="005C7CE3">
            <w:pPr>
              <w:spacing w:line="288" w:lineRule="auto"/>
              <w:jc w:val="center"/>
              <w:rPr>
                <w:rFonts w:ascii="Arial" w:hAnsi="Arial" w:cs="Arial"/>
                <w:b/>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290BC447"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1556" w:type="pct"/>
            <w:tcBorders>
              <w:top w:val="single" w:sz="4" w:space="0" w:color="auto"/>
              <w:left w:val="single" w:sz="4" w:space="0" w:color="auto"/>
              <w:bottom w:val="single" w:sz="4" w:space="0" w:color="auto"/>
              <w:right w:val="single" w:sz="4" w:space="0" w:color="auto"/>
            </w:tcBorders>
            <w:vAlign w:val="center"/>
          </w:tcPr>
          <w:p w14:paraId="4375A724" w14:textId="77777777" w:rsidR="005C7CE3" w:rsidRPr="00D174CA" w:rsidRDefault="005C7CE3" w:rsidP="005C7CE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Projekt neprispieva k plneniu cieľov Stratégie EÚ pre dunajský región.</w:t>
            </w:r>
          </w:p>
        </w:tc>
      </w:tr>
    </w:tbl>
    <w:p w14:paraId="14BDB661" w14:textId="77777777" w:rsidR="00ED10B5" w:rsidRPr="00D174CA" w:rsidRDefault="00ED10B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7. Popis projektu, príloha Opis projektu.</w:t>
      </w:r>
    </w:p>
    <w:p w14:paraId="4D0A6760" w14:textId="77777777" w:rsidR="000627E5" w:rsidRPr="00D174CA" w:rsidRDefault="000627E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Aktivity špecifického cieľa 4.2.1 sú súčasťou piliera </w:t>
      </w:r>
      <w:r w:rsidRPr="00D174CA">
        <w:rPr>
          <w:rFonts w:ascii="Arial" w:eastAsia="Helvetica" w:hAnsi="Arial" w:cs="Arial"/>
          <w:color w:val="000000" w:themeColor="text1"/>
          <w:sz w:val="19"/>
          <w:szCs w:val="19"/>
        </w:rPr>
        <w:t xml:space="preserve">Stratégie EÚ pre dunajský región venovaného ochrane </w:t>
      </w:r>
      <w:r w:rsidRPr="00D174CA">
        <w:rPr>
          <w:rFonts w:ascii="Arial" w:hAnsi="Arial" w:cs="Arial"/>
          <w:color w:val="000000" w:themeColor="text1"/>
          <w:sz w:val="19"/>
          <w:szCs w:val="19"/>
        </w:rPr>
        <w:t xml:space="preserve">životného prostredia v podunajskej oblasti.  Konkrétne sa daná oblasť týka prioritnej oblasti 4 -  obnoviť a udržať kvalitu vôd; prioritnej oblasti 5 - riadiť riziká v oblasti životného prostredia a prioritnej oblasti 6 - chrániť biodiverzitu, krajinu a kvalitu ovzdušia a pôd.  </w:t>
      </w:r>
    </w:p>
    <w:p w14:paraId="232CBA4C" w14:textId="77777777" w:rsidR="000627E5" w:rsidRPr="00D174CA" w:rsidRDefault="000627E5" w:rsidP="00116857">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D174CA">
        <w:rPr>
          <w:rFonts w:ascii="Arial" w:hAnsi="Arial" w:cs="Arial"/>
          <w:color w:val="000000" w:themeColor="text1"/>
          <w:sz w:val="19"/>
          <w:szCs w:val="19"/>
        </w:rPr>
        <w:t xml:space="preserve">Projekt, ktorý je v súlade so ŠC 4.2.1, </w:t>
      </w:r>
      <w:r w:rsidR="00807FBE" w:rsidRPr="00D174CA">
        <w:rPr>
          <w:rFonts w:ascii="Arial" w:hAnsi="Arial" w:cs="Arial"/>
          <w:color w:val="000000" w:themeColor="text1"/>
          <w:sz w:val="19"/>
          <w:szCs w:val="19"/>
        </w:rPr>
        <w:t xml:space="preserve">by mal byť v zmysle vyššie uvedeného v súlade aj so </w:t>
      </w:r>
      <w:r w:rsidR="00807FBE" w:rsidRPr="00D174CA">
        <w:rPr>
          <w:rFonts w:ascii="Arial" w:eastAsia="Arial Unicode MS" w:hAnsi="Arial" w:cs="Arial"/>
          <w:color w:val="000000" w:themeColor="text1"/>
          <w:sz w:val="19"/>
          <w:szCs w:val="19"/>
        </w:rPr>
        <w:t>Stratégiou EÚ pre dunajský región. Hodnotiteľ po posúdení pridelí počet bodov (1) a v komentári uvedie odvolávku na zodpovedajúcu prioritnú oblasť Stratégie EÚ pre dunajský región, v opačnom prípade pridelí počet bodov (0).</w:t>
      </w:r>
      <w:r w:rsidR="00807FBE" w:rsidRPr="00D174CA">
        <w:rPr>
          <w:rFonts w:ascii="Arial" w:hAnsi="Arial" w:cs="Arial"/>
          <w:color w:val="000000" w:themeColor="text1"/>
          <w:sz w:val="19"/>
          <w:szCs w:val="19"/>
        </w:rPr>
        <w:t xml:space="preserve"> </w:t>
      </w:r>
    </w:p>
    <w:p w14:paraId="05F3C915" w14:textId="77777777" w:rsidR="00ED10B5" w:rsidRDefault="00ED10B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4D1E2DB" w14:textId="77777777" w:rsidR="00050E16" w:rsidRDefault="00050E16" w:rsidP="00116857">
      <w:pPr>
        <w:spacing w:before="120" w:after="120" w:line="288" w:lineRule="auto"/>
        <w:jc w:val="both"/>
        <w:rPr>
          <w:rFonts w:ascii="Arial" w:hAnsi="Arial" w:cs="Arial"/>
          <w:color w:val="000000" w:themeColor="text1"/>
          <w:sz w:val="19"/>
          <w:szCs w:val="19"/>
        </w:rPr>
      </w:pPr>
    </w:p>
    <w:p w14:paraId="7AE3D774" w14:textId="77777777" w:rsidR="00050E16" w:rsidRDefault="00050E16" w:rsidP="00116857">
      <w:pPr>
        <w:spacing w:before="120" w:after="120" w:line="288" w:lineRule="auto"/>
        <w:jc w:val="both"/>
        <w:rPr>
          <w:rFonts w:ascii="Arial" w:hAnsi="Arial" w:cs="Arial"/>
          <w:color w:val="000000" w:themeColor="text1"/>
          <w:sz w:val="19"/>
          <w:szCs w:val="19"/>
        </w:rPr>
      </w:pPr>
    </w:p>
    <w:p w14:paraId="11CD79AD" w14:textId="77777777" w:rsidR="00050E16" w:rsidRDefault="00050E16" w:rsidP="00116857">
      <w:pPr>
        <w:spacing w:before="120" w:after="120" w:line="288" w:lineRule="auto"/>
        <w:jc w:val="both"/>
        <w:rPr>
          <w:rFonts w:ascii="Arial" w:hAnsi="Arial" w:cs="Arial"/>
          <w:color w:val="000000" w:themeColor="text1"/>
          <w:sz w:val="19"/>
          <w:szCs w:val="19"/>
        </w:rPr>
      </w:pPr>
    </w:p>
    <w:p w14:paraId="12C19121" w14:textId="77777777" w:rsidR="00050E16" w:rsidRDefault="00050E16" w:rsidP="00116857">
      <w:pPr>
        <w:spacing w:before="120" w:after="120" w:line="288" w:lineRule="auto"/>
        <w:jc w:val="both"/>
        <w:rPr>
          <w:rFonts w:ascii="Arial" w:hAnsi="Arial" w:cs="Arial"/>
          <w:color w:val="000000" w:themeColor="text1"/>
          <w:sz w:val="19"/>
          <w:szCs w:val="19"/>
        </w:rPr>
      </w:pPr>
    </w:p>
    <w:p w14:paraId="26E96A11" w14:textId="77777777" w:rsidR="00050E16" w:rsidRDefault="00050E16" w:rsidP="00116857">
      <w:pPr>
        <w:spacing w:before="120" w:after="120" w:line="288" w:lineRule="auto"/>
        <w:jc w:val="both"/>
        <w:rPr>
          <w:rFonts w:ascii="Arial" w:hAnsi="Arial" w:cs="Arial"/>
          <w:color w:val="000000" w:themeColor="text1"/>
          <w:sz w:val="19"/>
          <w:szCs w:val="19"/>
        </w:rPr>
      </w:pPr>
    </w:p>
    <w:p w14:paraId="6396E82A" w14:textId="77777777" w:rsidR="00050E16" w:rsidRDefault="00050E16" w:rsidP="00116857">
      <w:pPr>
        <w:spacing w:before="120" w:after="120" w:line="288" w:lineRule="auto"/>
        <w:jc w:val="both"/>
        <w:rPr>
          <w:rFonts w:ascii="Arial" w:hAnsi="Arial" w:cs="Arial"/>
          <w:color w:val="000000" w:themeColor="text1"/>
          <w:sz w:val="19"/>
          <w:szCs w:val="19"/>
        </w:rPr>
      </w:pPr>
    </w:p>
    <w:p w14:paraId="2F5572DE" w14:textId="77777777" w:rsidR="00050E16" w:rsidRDefault="00050E16" w:rsidP="00116857">
      <w:pPr>
        <w:spacing w:before="120" w:after="120" w:line="288" w:lineRule="auto"/>
        <w:jc w:val="both"/>
        <w:rPr>
          <w:rFonts w:ascii="Arial" w:hAnsi="Arial" w:cs="Arial"/>
          <w:color w:val="000000" w:themeColor="text1"/>
          <w:sz w:val="19"/>
          <w:szCs w:val="19"/>
        </w:rPr>
      </w:pPr>
    </w:p>
    <w:p w14:paraId="7C247FCB" w14:textId="77777777" w:rsidR="00050E16" w:rsidRDefault="00050E16" w:rsidP="00116857">
      <w:pPr>
        <w:spacing w:before="120" w:after="120" w:line="288" w:lineRule="auto"/>
        <w:jc w:val="both"/>
        <w:rPr>
          <w:rFonts w:ascii="Arial" w:hAnsi="Arial" w:cs="Arial"/>
          <w:color w:val="000000" w:themeColor="text1"/>
          <w:sz w:val="19"/>
          <w:szCs w:val="19"/>
        </w:rPr>
      </w:pPr>
    </w:p>
    <w:p w14:paraId="1F478416" w14:textId="77777777" w:rsidR="00050E16" w:rsidRDefault="00050E16" w:rsidP="00116857">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3"/>
        <w:gridCol w:w="14473"/>
      </w:tblGrid>
      <w:tr w:rsidR="00F573DD" w:rsidRPr="00D174CA" w14:paraId="35747F9D"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475EB70"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2.</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AD62C75" w14:textId="77777777" w:rsidR="00343DB1" w:rsidRPr="00D174CA" w:rsidRDefault="00343DB1" w:rsidP="00C41BCC">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rPr>
              <w:t>Navrhovaný spôsob realizácie projektu</w:t>
            </w:r>
          </w:p>
        </w:tc>
      </w:tr>
    </w:tbl>
    <w:p w14:paraId="51506E4B" w14:textId="77777777" w:rsidR="00D02CC2" w:rsidRPr="00D174CA" w:rsidRDefault="00D02CC2" w:rsidP="00050E16">
      <w:pPr>
        <w:spacing w:after="0"/>
      </w:pPr>
    </w:p>
    <w:tbl>
      <w:tblPr>
        <w:tblStyle w:val="TableGrid3"/>
        <w:tblW w:w="5000" w:type="pct"/>
        <w:tblLook w:val="04A0" w:firstRow="1" w:lastRow="0" w:firstColumn="1" w:lastColumn="0" w:noHBand="0" w:noVBand="1"/>
      </w:tblPr>
      <w:tblGrid>
        <w:gridCol w:w="651"/>
        <w:gridCol w:w="2221"/>
        <w:gridCol w:w="3044"/>
        <w:gridCol w:w="1305"/>
        <w:gridCol w:w="1516"/>
        <w:gridCol w:w="6389"/>
      </w:tblGrid>
      <w:tr w:rsidR="00050E16" w:rsidRPr="00D174CA" w14:paraId="3C9A94ED" w14:textId="77777777" w:rsidTr="00050E16">
        <w:trPr>
          <w:trHeight w:val="397"/>
          <w:tblHeader/>
        </w:trPr>
        <w:tc>
          <w:tcPr>
            <w:tcW w:w="2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A41F4C"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51573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8C949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2CCE4D"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F34653"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DDBCA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50E16" w:rsidRPr="00D174CA" w14:paraId="2A45812D" w14:textId="77777777" w:rsidTr="00050E16">
        <w:trPr>
          <w:trHeight w:val="867"/>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11502E87"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2.1</w:t>
            </w:r>
          </w:p>
        </w:tc>
        <w:tc>
          <w:tcPr>
            <w:tcW w:w="734" w:type="pct"/>
            <w:vMerge w:val="restart"/>
            <w:tcBorders>
              <w:top w:val="single" w:sz="4" w:space="0" w:color="auto"/>
              <w:left w:val="single" w:sz="4" w:space="0" w:color="auto"/>
              <w:bottom w:val="single" w:sz="4" w:space="0" w:color="auto"/>
              <w:right w:val="single" w:sz="4" w:space="0" w:color="auto"/>
            </w:tcBorders>
            <w:vAlign w:val="center"/>
            <w:hideMark/>
          </w:tcPr>
          <w:p w14:paraId="4C15B022"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Vhodnosť a prepojenosť navrhovaných aktivít projektu vo vzťahu k východiskovej situácii a k stanoveným cieľom projektu</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7712DFF1"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1" w:type="pct"/>
            <w:vMerge w:val="restart"/>
            <w:tcBorders>
              <w:top w:val="single" w:sz="4" w:space="0" w:color="auto"/>
              <w:left w:val="single" w:sz="4" w:space="0" w:color="auto"/>
              <w:bottom w:val="single" w:sz="4" w:space="0" w:color="auto"/>
              <w:right w:val="single" w:sz="4" w:space="0" w:color="auto"/>
            </w:tcBorders>
            <w:vAlign w:val="center"/>
            <w:hideMark/>
          </w:tcPr>
          <w:p w14:paraId="2A26075B" w14:textId="77777777" w:rsidR="003176C3" w:rsidRPr="00D174CA" w:rsidRDefault="003176C3" w:rsidP="003176C3">
            <w:pPr>
              <w:jc w:val="center"/>
              <w:rPr>
                <w:rFonts w:ascii="Arial" w:hAnsi="Arial" w:cs="Arial"/>
                <w:color w:val="000000" w:themeColor="text1"/>
                <w:sz w:val="19"/>
                <w:szCs w:val="19"/>
              </w:rPr>
            </w:pPr>
            <w:r w:rsidRPr="00D174CA">
              <w:rPr>
                <w:rFonts w:ascii="Arial" w:hAnsi="Arial" w:cs="Arial"/>
                <w:color w:val="000000" w:themeColor="text1"/>
                <w:sz w:val="19"/>
                <w:szCs w:val="19"/>
              </w:rPr>
              <w:t>Bodové</w:t>
            </w:r>
          </w:p>
          <w:p w14:paraId="0FF4E9A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kritérium</w:t>
            </w:r>
          </w:p>
        </w:tc>
        <w:tc>
          <w:tcPr>
            <w:tcW w:w="501" w:type="pct"/>
            <w:tcBorders>
              <w:top w:val="single" w:sz="4" w:space="0" w:color="auto"/>
              <w:left w:val="single" w:sz="4" w:space="0" w:color="auto"/>
              <w:bottom w:val="single" w:sz="4" w:space="0" w:color="auto"/>
              <w:right w:val="single" w:sz="4" w:space="0" w:color="auto"/>
            </w:tcBorders>
            <w:vAlign w:val="center"/>
            <w:hideMark/>
          </w:tcPr>
          <w:p w14:paraId="41B3887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6</w:t>
            </w:r>
          </w:p>
        </w:tc>
        <w:tc>
          <w:tcPr>
            <w:tcW w:w="2112" w:type="pct"/>
            <w:tcBorders>
              <w:top w:val="single" w:sz="4" w:space="0" w:color="auto"/>
              <w:left w:val="single" w:sz="4" w:space="0" w:color="auto"/>
              <w:bottom w:val="single" w:sz="4" w:space="0" w:color="auto"/>
              <w:right w:val="single" w:sz="4" w:space="0" w:color="auto"/>
            </w:tcBorders>
            <w:vAlign w:val="center"/>
            <w:hideMark/>
          </w:tcPr>
          <w:p w14:paraId="1F8772A2"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50E16" w:rsidRPr="00D174CA" w14:paraId="3C2A63B1" w14:textId="77777777" w:rsidTr="00050E16">
        <w:trPr>
          <w:trHeight w:val="1052"/>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7796A6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14:paraId="17F396BC"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76EA6F4E" w14:textId="77777777" w:rsidR="003176C3" w:rsidRPr="00D174CA" w:rsidRDefault="003176C3" w:rsidP="003176C3">
            <w:pPr>
              <w:spacing w:line="288" w:lineRule="auto"/>
              <w:rPr>
                <w:rFonts w:ascii="Arial" w:hAnsi="Arial" w:cs="Arial"/>
                <w:color w:val="000000" w:themeColor="text1"/>
                <w:sz w:val="19"/>
                <w:szCs w:val="19"/>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1ABCE85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C2A25C0"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w:t>
            </w:r>
          </w:p>
        </w:tc>
        <w:tc>
          <w:tcPr>
            <w:tcW w:w="2112" w:type="pct"/>
            <w:tcBorders>
              <w:top w:val="single" w:sz="4" w:space="0" w:color="auto"/>
              <w:left w:val="single" w:sz="4" w:space="0" w:color="auto"/>
              <w:bottom w:val="single" w:sz="4" w:space="0" w:color="auto"/>
              <w:right w:val="single" w:sz="4" w:space="0" w:color="auto"/>
            </w:tcBorders>
            <w:vAlign w:val="center"/>
            <w:hideMark/>
          </w:tcPr>
          <w:p w14:paraId="57F70FEA"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050E16" w:rsidRPr="00D174CA" w14:paraId="68A68735" w14:textId="77777777" w:rsidTr="00050E16">
        <w:trPr>
          <w:trHeight w:val="594"/>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13F556B"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14:paraId="35BCB4BA"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236E08A8" w14:textId="77777777" w:rsidR="003176C3" w:rsidRPr="00D174CA" w:rsidRDefault="003176C3" w:rsidP="003176C3">
            <w:pPr>
              <w:spacing w:line="288" w:lineRule="auto"/>
              <w:rPr>
                <w:rFonts w:ascii="Arial" w:hAnsi="Arial" w:cs="Arial"/>
                <w:color w:val="000000" w:themeColor="text1"/>
                <w:sz w:val="19"/>
                <w:szCs w:val="19"/>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4F4EDAA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1F26959B"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12" w:type="pct"/>
            <w:tcBorders>
              <w:top w:val="single" w:sz="4" w:space="0" w:color="auto"/>
              <w:left w:val="single" w:sz="4" w:space="0" w:color="auto"/>
              <w:bottom w:val="single" w:sz="4" w:space="0" w:color="auto"/>
              <w:right w:val="single" w:sz="4" w:space="0" w:color="auto"/>
            </w:tcBorders>
            <w:vAlign w:val="center"/>
            <w:hideMark/>
          </w:tcPr>
          <w:p w14:paraId="26460E7D"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niektoré aktivity sa javia ako nevhodné pre realizáciu  projektu. Nedostatky sú závažného charakteru, ohrozujú jeho úspešnú realizáciu.</w:t>
            </w:r>
          </w:p>
        </w:tc>
      </w:tr>
    </w:tbl>
    <w:p w14:paraId="579DE620" w14:textId="7F599C52" w:rsidR="00C1279E" w:rsidRPr="00D174CA" w:rsidRDefault="00C1279E" w:rsidP="00116857">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174CA">
        <w:rPr>
          <w:rFonts w:ascii="Arial" w:hAnsi="Arial" w:cs="Arial"/>
          <w:color w:val="000000" w:themeColor="text1"/>
          <w:sz w:val="19"/>
          <w:szCs w:val="19"/>
          <w:lang w:val="sk-SK"/>
        </w:rPr>
        <w:t>Hodnotiteľ posudzuje najmä informácie uvedené v</w:t>
      </w:r>
      <w:r w:rsidR="00BB14CC">
        <w:rPr>
          <w:rFonts w:ascii="Arial" w:hAnsi="Arial" w:cs="Arial"/>
          <w:color w:val="000000" w:themeColor="text1"/>
          <w:sz w:val="19"/>
          <w:szCs w:val="19"/>
          <w:lang w:val="sk-SK"/>
        </w:rPr>
        <w:t> </w:t>
      </w:r>
      <w:r w:rsidRPr="00D174CA">
        <w:rPr>
          <w:rFonts w:ascii="Arial" w:hAnsi="Arial" w:cs="Arial"/>
          <w:color w:val="000000" w:themeColor="text1"/>
          <w:sz w:val="19"/>
          <w:szCs w:val="19"/>
          <w:lang w:val="sk-SK"/>
        </w:rPr>
        <w:t>častiach</w:t>
      </w:r>
      <w:r w:rsidR="00BB14CC">
        <w:rPr>
          <w:rFonts w:ascii="Arial" w:hAnsi="Arial" w:cs="Arial"/>
          <w:color w:val="000000" w:themeColor="text1"/>
          <w:sz w:val="19"/>
          <w:szCs w:val="19"/>
          <w:lang w:val="sk-SK"/>
        </w:rPr>
        <w:t xml:space="preserve"> ŽoNFP</w:t>
      </w:r>
      <w:r w:rsidRPr="00D174CA">
        <w:rPr>
          <w:rFonts w:ascii="Arial" w:hAnsi="Arial" w:cs="Arial"/>
          <w:color w:val="000000" w:themeColor="text1"/>
          <w:sz w:val="19"/>
          <w:szCs w:val="19"/>
          <w:lang w:val="sk-SK"/>
        </w:rPr>
        <w:t>: 7. Popis projektu, 10.1 Aktivity projektu a očakávané merateľné ukazovatele, 10.2. Prehľad merateľných ukazovateľov projektu</w:t>
      </w:r>
      <w:r w:rsidR="004A7E39" w:rsidRPr="00D174CA">
        <w:rPr>
          <w:rFonts w:ascii="Arial" w:hAnsi="Arial" w:cs="Arial"/>
          <w:color w:val="000000" w:themeColor="text1"/>
          <w:sz w:val="19"/>
          <w:szCs w:val="19"/>
          <w:lang w:val="sk-SK"/>
        </w:rPr>
        <w:t>.</w:t>
      </w:r>
    </w:p>
    <w:p w14:paraId="5F924CB7" w14:textId="77777777" w:rsidR="00C1279E" w:rsidRPr="00D174CA" w:rsidRDefault="00C1279E" w:rsidP="00116857">
      <w:pPr>
        <w:pStyle w:val="Predvolen"/>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posudzuje najmä plnenie nasledovných oblastí:</w:t>
      </w:r>
    </w:p>
    <w:p w14:paraId="0A95E253" w14:textId="5646B915"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navrhované aktivity projektu sú dostatočne odôvodnené a vychádzajú z definovaných potrieb ži</w:t>
      </w:r>
      <w:r w:rsidR="003406E9">
        <w:rPr>
          <w:rFonts w:ascii="Arial" w:hAnsi="Arial" w:cs="Arial"/>
          <w:color w:val="000000" w:themeColor="text1"/>
          <w:sz w:val="19"/>
          <w:szCs w:val="19"/>
          <w:lang w:val="sk-SK"/>
        </w:rPr>
        <w:t xml:space="preserve">adateľa, </w:t>
      </w:r>
    </w:p>
    <w:p w14:paraId="33183576" w14:textId="77777777"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všetky aktivity smer</w:t>
      </w:r>
      <w:r w:rsidR="004A7E39" w:rsidRPr="00D174CA">
        <w:rPr>
          <w:rFonts w:ascii="Arial" w:hAnsi="Arial" w:cs="Arial"/>
          <w:color w:val="000000" w:themeColor="text1"/>
          <w:sz w:val="19"/>
          <w:szCs w:val="19"/>
          <w:lang w:val="sk-SK"/>
        </w:rPr>
        <w:t>ujú k nap</w:t>
      </w:r>
      <w:r w:rsidR="00A21D2C" w:rsidRPr="00D174CA">
        <w:rPr>
          <w:rFonts w:ascii="Arial" w:hAnsi="Arial" w:cs="Arial"/>
          <w:color w:val="000000" w:themeColor="text1"/>
          <w:sz w:val="19"/>
          <w:szCs w:val="19"/>
          <w:lang w:val="sk-SK"/>
        </w:rPr>
        <w:t>ĺ</w:t>
      </w:r>
      <w:r w:rsidR="003406E9">
        <w:rPr>
          <w:rFonts w:ascii="Arial" w:hAnsi="Arial" w:cs="Arial"/>
          <w:color w:val="000000" w:themeColor="text1"/>
          <w:sz w:val="19"/>
          <w:szCs w:val="19"/>
          <w:lang w:val="sk-SK"/>
        </w:rPr>
        <w:t>ňaniu cieľov projektu,</w:t>
      </w:r>
    </w:p>
    <w:p w14:paraId="42C7C942" w14:textId="77777777"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ciele projektu sú realisticky postavené </w:t>
      </w:r>
      <w:r w:rsidR="00582D98" w:rsidRPr="00D174CA">
        <w:rPr>
          <w:rFonts w:ascii="Arial" w:hAnsi="Arial" w:cs="Arial"/>
          <w:color w:val="000000" w:themeColor="text1"/>
          <w:sz w:val="19"/>
          <w:szCs w:val="19"/>
          <w:lang w:val="sk-SK"/>
        </w:rPr>
        <w:t>vzhľadom</w:t>
      </w:r>
      <w:r w:rsidRPr="00D174CA">
        <w:rPr>
          <w:rFonts w:ascii="Arial" w:hAnsi="Arial" w:cs="Arial"/>
          <w:color w:val="000000" w:themeColor="text1"/>
          <w:sz w:val="19"/>
          <w:szCs w:val="19"/>
          <w:lang w:val="sk-SK"/>
        </w:rPr>
        <w:t xml:space="preserve"> na aktivity projektu (cieľ projektu nie je podhodnotený, ani príliš ambiciózny vzhľadom na navrhované aktivity)</w:t>
      </w:r>
      <w:r w:rsidR="004A7E39" w:rsidRPr="00D174CA">
        <w:rPr>
          <w:rFonts w:ascii="Arial" w:hAnsi="Arial" w:cs="Arial"/>
          <w:color w:val="000000" w:themeColor="text1"/>
          <w:sz w:val="19"/>
          <w:szCs w:val="19"/>
          <w:lang w:val="sk-SK"/>
        </w:rPr>
        <w:t>.</w:t>
      </w:r>
    </w:p>
    <w:p w14:paraId="0580B735" w14:textId="77777777" w:rsidR="00C1279E" w:rsidRPr="00D174CA" w:rsidRDefault="00C1279E" w:rsidP="0011685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priradí príslušnú bodovú hodnotu (6,3,0) v zmysle popisu aplikácie hodnotiaceho kritéria. Hodnotiteľ identifikuje prípadné neoprávnené aktiv</w:t>
      </w:r>
      <w:r w:rsidR="005C717D" w:rsidRPr="00D174CA">
        <w:rPr>
          <w:rFonts w:ascii="Arial" w:hAnsi="Arial" w:cs="Arial"/>
          <w:color w:val="000000" w:themeColor="text1"/>
          <w:sz w:val="19"/>
          <w:szCs w:val="19"/>
          <w:lang w:val="sk-SK"/>
        </w:rPr>
        <w:t>ity a zaradí s nimi súvisiace ná</w:t>
      </w:r>
      <w:r w:rsidRPr="00D174CA">
        <w:rPr>
          <w:rFonts w:ascii="Arial" w:hAnsi="Arial" w:cs="Arial"/>
          <w:color w:val="000000" w:themeColor="text1"/>
          <w:sz w:val="19"/>
          <w:szCs w:val="19"/>
          <w:lang w:val="sk-SK"/>
        </w:rPr>
        <w:t>klady medzi neoprávnené náklady (tie následne vyhodnotí a vyčísli v hodnotiacich kritériách 4.1, 4.2 a 4.4</w:t>
      </w:r>
      <w:r w:rsidR="004A7E39" w:rsidRPr="00D174CA">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w:t>
      </w:r>
    </w:p>
    <w:p w14:paraId="360111A5" w14:textId="77777777" w:rsidR="005C717D" w:rsidRPr="00D174CA" w:rsidRDefault="005C717D" w:rsidP="005C717D">
      <w:pPr>
        <w:spacing w:after="0" w:line="240" w:lineRule="auto"/>
        <w:jc w:val="both"/>
        <w:rPr>
          <w:rFonts w:ascii="Arial" w:hAnsi="Arial" w:cs="Arial"/>
          <w:sz w:val="19"/>
          <w:szCs w:val="19"/>
          <w:lang w:eastAsia="sk-SK"/>
        </w:rPr>
      </w:pPr>
      <w:r w:rsidRPr="00D174CA">
        <w:rPr>
          <w:rFonts w:ascii="Arial" w:hAnsi="Arial" w:cs="Arial"/>
          <w:sz w:val="19"/>
          <w:szCs w:val="19"/>
          <w:lang w:eastAsia="sk-SK"/>
        </w:rPr>
        <w:t>V prípade, ak hodnotiteľ vyhodnotí niektorú z hlavných aktivít projektu ako nevhodnú, resp. neúčelnú (napr. z titulu neexistencie logického prepojenia na východiskovú situáciu alebo ciele projektu) a tieto tvoria menej ako 30</w:t>
      </w:r>
      <w:r w:rsidRPr="00D174CA">
        <w:rPr>
          <w:rFonts w:ascii="Arial" w:hAnsi="Arial" w:cs="Arial"/>
          <w:sz w:val="19"/>
          <w:szCs w:val="19"/>
        </w:rPr>
        <w:t xml:space="preserve">% </w:t>
      </w:r>
      <w:r w:rsidR="00BB14CC">
        <w:rPr>
          <w:rFonts w:ascii="Arial" w:hAnsi="Arial" w:cs="Arial"/>
          <w:sz w:val="19"/>
          <w:szCs w:val="19"/>
        </w:rPr>
        <w:t xml:space="preserve">(vrátane) </w:t>
      </w:r>
      <w:r w:rsidRPr="00D174CA">
        <w:rPr>
          <w:rFonts w:ascii="Arial" w:hAnsi="Arial" w:cs="Arial"/>
          <w:sz w:val="19"/>
          <w:szCs w:val="19"/>
        </w:rPr>
        <w:t>neoprávnených výdavkov z celkových oprávnených výdavkov projektu</w:t>
      </w:r>
      <w:r w:rsidRPr="00D174CA">
        <w:rPr>
          <w:rFonts w:ascii="Arial" w:hAnsi="Arial" w:cs="Arial"/>
          <w:sz w:val="19"/>
          <w:szCs w:val="19"/>
          <w:lang w:eastAsia="sk-SK"/>
        </w:rPr>
        <w:t>, tak určí výdavky na takúto aktivitu ako neoprávnené. Takéto výdavky majú za</w:t>
      </w:r>
      <w:r w:rsidRPr="00D174CA">
        <w:rPr>
          <w:rFonts w:ascii="Arial" w:hAnsi="Arial" w:cs="Arial"/>
          <w:sz w:val="19"/>
          <w:szCs w:val="19"/>
        </w:rPr>
        <w:t xml:space="preserve"> následok zníženie celkovej výšky oprávnených výdavkov projektu.</w:t>
      </w:r>
      <w:r w:rsidRPr="00D174CA">
        <w:rPr>
          <w:rFonts w:ascii="Arial" w:hAnsi="Arial" w:cs="Arial"/>
          <w:sz w:val="19"/>
          <w:szCs w:val="19"/>
          <w:lang w:eastAsia="sk-SK"/>
        </w:rPr>
        <w:t xml:space="preserve"> Hodnotiteľ uvedie v </w:t>
      </w:r>
      <w:r w:rsidRPr="00D174CA">
        <w:rPr>
          <w:rFonts w:ascii="Arial" w:hAnsi="Arial" w:cs="Arial"/>
          <w:sz w:val="19"/>
          <w:szCs w:val="19"/>
        </w:rPr>
        <w:t xml:space="preserve">komentári % identifikovaných neoprávnených výdavkov v procese hodnotenia. </w:t>
      </w:r>
      <w:r w:rsidRPr="00D174CA">
        <w:rPr>
          <w:rFonts w:ascii="Arial" w:hAnsi="Arial" w:cs="Arial"/>
          <w:sz w:val="19"/>
          <w:szCs w:val="19"/>
          <w:lang w:eastAsia="sk-SK"/>
        </w:rPr>
        <w:t>Zároveň zadefinuje potrebu príp. ďalších súvisiacich úprav projektu (napr. časový rámec realizácie aktivít projektu) a konkrétne skutočnosti uvedie v komentári hodnotiaceho hárku a</w:t>
      </w:r>
      <w:r w:rsidRPr="00D174CA">
        <w:rPr>
          <w:rFonts w:ascii="Arial" w:hAnsi="Arial" w:cs="Arial"/>
          <w:sz w:val="19"/>
          <w:szCs w:val="19"/>
        </w:rPr>
        <w:t xml:space="preserve"> proces hodnotenia naďalej môže pokračovať.</w:t>
      </w:r>
    </w:p>
    <w:p w14:paraId="339DAF27" w14:textId="72374FD0" w:rsidR="00A10561" w:rsidRPr="00D174CA" w:rsidRDefault="00C1279E" w:rsidP="005C717D">
      <w:pPr>
        <w:spacing w:before="120" w:after="120" w:line="288" w:lineRule="auto"/>
        <w:jc w:val="both"/>
        <w:rPr>
          <w:rFonts w:ascii="Arial" w:eastAsia="Arial Unicode MS" w:hAnsi="Arial" w:cs="Arial"/>
          <w:color w:val="000000" w:themeColor="text1"/>
          <w:sz w:val="19"/>
          <w:szCs w:val="19"/>
        </w:rPr>
      </w:pPr>
      <w:r w:rsidRPr="00D174CA">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204FBF0A" w14:textId="77777777" w:rsidTr="00050E16">
        <w:trPr>
          <w:trHeight w:val="397"/>
        </w:trPr>
        <w:tc>
          <w:tcPr>
            <w:tcW w:w="215" w:type="pct"/>
            <w:shd w:val="clear" w:color="auto" w:fill="DEEAF6" w:themeFill="accent1" w:themeFillTint="33"/>
            <w:vAlign w:val="center"/>
            <w:hideMark/>
          </w:tcPr>
          <w:p w14:paraId="68F2C240"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44130C2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shd w:val="clear" w:color="auto" w:fill="DEEAF6" w:themeFill="accent1" w:themeFillTint="33"/>
            <w:vAlign w:val="center"/>
            <w:hideMark/>
          </w:tcPr>
          <w:p w14:paraId="29C549FF"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10B486B8"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78A0F477"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shd w:val="clear" w:color="auto" w:fill="DEEAF6" w:themeFill="accent1" w:themeFillTint="33"/>
            <w:vAlign w:val="center"/>
            <w:hideMark/>
          </w:tcPr>
          <w:p w14:paraId="51CF7F3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7834DC43" w14:textId="77777777" w:rsidTr="00050E16">
        <w:trPr>
          <w:trHeight w:val="639"/>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2E60B19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2.2</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E8A7261"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vhodnosti navrhovaných aktivít z vecného a časového hľadiska</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3052E2BC"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6D1048F" w14:textId="77777777" w:rsidR="003176C3" w:rsidRPr="00D174CA" w:rsidRDefault="003176C3" w:rsidP="003176C3">
            <w:pPr>
              <w:widowControl w:val="0"/>
              <w:spacing w:line="288" w:lineRule="auto"/>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4BA8DFFA"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8A567B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6</w:t>
            </w:r>
          </w:p>
        </w:tc>
        <w:tc>
          <w:tcPr>
            <w:tcW w:w="2109" w:type="pct"/>
            <w:tcBorders>
              <w:top w:val="single" w:sz="4" w:space="0" w:color="auto"/>
              <w:left w:val="single" w:sz="4" w:space="0" w:color="auto"/>
              <w:bottom w:val="single" w:sz="4" w:space="0" w:color="auto"/>
              <w:right w:val="single" w:sz="4" w:space="0" w:color="auto"/>
            </w:tcBorders>
            <w:vAlign w:val="center"/>
            <w:hideMark/>
          </w:tcPr>
          <w:p w14:paraId="6C89A968"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3176C3" w:rsidRPr="00D174CA" w14:paraId="761C98AA" w14:textId="77777777" w:rsidTr="00050E16">
        <w:trPr>
          <w:trHeight w:val="411"/>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EF2DC52"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5FAF181"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670FD926"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60A673C"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827603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w:t>
            </w:r>
          </w:p>
        </w:tc>
        <w:tc>
          <w:tcPr>
            <w:tcW w:w="2109" w:type="pct"/>
            <w:tcBorders>
              <w:top w:val="single" w:sz="4" w:space="0" w:color="auto"/>
              <w:left w:val="single" w:sz="4" w:space="0" w:color="auto"/>
              <w:bottom w:val="single" w:sz="4" w:space="0" w:color="auto"/>
              <w:right w:val="single" w:sz="4" w:space="0" w:color="auto"/>
            </w:tcBorders>
            <w:vAlign w:val="center"/>
            <w:hideMark/>
          </w:tcPr>
          <w:p w14:paraId="59A3A5CD"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3176C3" w:rsidRPr="00D174CA" w14:paraId="2E3F095E" w14:textId="77777777" w:rsidTr="00050E16">
        <w:trPr>
          <w:trHeight w:val="93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219A0E0"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C3D9999"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123A75D3"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7C6E13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3BAD25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4124723B"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43571D03" w14:textId="1C7A0D8A" w:rsidR="005C717D" w:rsidRPr="00D174CA" w:rsidRDefault="005C717D"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810472">
        <w:rPr>
          <w:rFonts w:ascii="Arial" w:hAnsi="Arial" w:cs="Arial"/>
          <w:color w:val="000000" w:themeColor="text1"/>
          <w:sz w:val="19"/>
          <w:szCs w:val="19"/>
        </w:rPr>
        <w:t> </w:t>
      </w:r>
      <w:r w:rsidRPr="00D174CA">
        <w:rPr>
          <w:rFonts w:ascii="Arial" w:hAnsi="Arial" w:cs="Arial"/>
          <w:color w:val="000000" w:themeColor="text1"/>
          <w:sz w:val="19"/>
          <w:szCs w:val="19"/>
        </w:rPr>
        <w:t>časti</w:t>
      </w:r>
      <w:r w:rsidR="00810472">
        <w:rPr>
          <w:rFonts w:ascii="Arial" w:hAnsi="Arial" w:cs="Arial"/>
          <w:color w:val="000000" w:themeColor="text1"/>
          <w:sz w:val="19"/>
          <w:szCs w:val="19"/>
        </w:rPr>
        <w:t xml:space="preserve">ach </w:t>
      </w:r>
      <w:r w:rsidRPr="00D174CA">
        <w:rPr>
          <w:rFonts w:ascii="Arial" w:hAnsi="Arial" w:cs="Arial"/>
          <w:color w:val="000000" w:themeColor="text1"/>
          <w:sz w:val="19"/>
          <w:szCs w:val="19"/>
        </w:rPr>
        <w:t>ŽoNFP</w:t>
      </w:r>
      <w:r w:rsidR="00810472">
        <w:rPr>
          <w:rFonts w:ascii="Arial" w:hAnsi="Arial" w:cs="Arial"/>
          <w:color w:val="000000" w:themeColor="text1"/>
          <w:sz w:val="19"/>
          <w:szCs w:val="19"/>
        </w:rPr>
        <w:t xml:space="preserve">: </w:t>
      </w:r>
      <w:r w:rsidR="00810472" w:rsidRPr="00D174CA">
        <w:rPr>
          <w:rFonts w:ascii="Arial" w:hAnsi="Arial" w:cs="Arial"/>
          <w:color w:val="000000" w:themeColor="text1"/>
          <w:sz w:val="19"/>
          <w:szCs w:val="19"/>
        </w:rPr>
        <w:t xml:space="preserve">7.2 </w:t>
      </w:r>
      <w:r w:rsidRPr="00D174CA">
        <w:rPr>
          <w:rFonts w:ascii="Arial" w:hAnsi="Arial" w:cs="Arial"/>
          <w:color w:val="000000" w:themeColor="text1"/>
          <w:sz w:val="19"/>
          <w:szCs w:val="19"/>
        </w:rPr>
        <w:t>Spôsob realizácie aktivít projektu, časť 9</w:t>
      </w:r>
      <w:r w:rsidR="00ED1B5E">
        <w:rPr>
          <w:rFonts w:ascii="Arial" w:hAnsi="Arial" w:cs="Arial"/>
          <w:color w:val="000000" w:themeColor="text1"/>
          <w:sz w:val="19"/>
          <w:szCs w:val="19"/>
        </w:rPr>
        <w:t>.</w:t>
      </w:r>
      <w:r w:rsidRPr="00D174CA">
        <w:rPr>
          <w:rFonts w:ascii="Arial" w:hAnsi="Arial" w:cs="Arial"/>
          <w:color w:val="000000" w:themeColor="text1"/>
          <w:sz w:val="19"/>
          <w:szCs w:val="19"/>
        </w:rPr>
        <w:t xml:space="preserve"> ŽoNFP Harmonogram realizácie aktivít, </w:t>
      </w:r>
      <w:r w:rsidR="00ED36B9">
        <w:rPr>
          <w:rFonts w:ascii="Arial" w:hAnsi="Arial" w:cs="Arial"/>
          <w:color w:val="000000" w:themeColor="text1"/>
          <w:sz w:val="19"/>
          <w:szCs w:val="19"/>
        </w:rPr>
        <w:t>p</w:t>
      </w:r>
      <w:r w:rsidRPr="00D174CA">
        <w:rPr>
          <w:rFonts w:ascii="Arial" w:hAnsi="Arial" w:cs="Arial"/>
          <w:color w:val="000000" w:themeColor="text1"/>
          <w:sz w:val="19"/>
          <w:szCs w:val="19"/>
        </w:rPr>
        <w:t xml:space="preserve">ríloha Právoplatné rozhodnutie príslušného stavebného úradu, </w:t>
      </w:r>
      <w:r w:rsidR="00ED36B9">
        <w:rPr>
          <w:rFonts w:ascii="Arial" w:hAnsi="Arial" w:cs="Arial"/>
          <w:color w:val="000000" w:themeColor="text1"/>
          <w:sz w:val="19"/>
          <w:szCs w:val="19"/>
        </w:rPr>
        <w:t>p</w:t>
      </w:r>
      <w:r w:rsidRPr="00D174CA">
        <w:rPr>
          <w:rFonts w:ascii="Arial" w:hAnsi="Arial" w:cs="Arial"/>
          <w:color w:val="000000" w:themeColor="text1"/>
          <w:sz w:val="19"/>
          <w:szCs w:val="19"/>
        </w:rPr>
        <w:t>ríloha Projektová dokumentácia.</w:t>
      </w:r>
    </w:p>
    <w:p w14:paraId="0000C8F8" w14:textId="77777777" w:rsidR="00C1279E" w:rsidRPr="00D174CA" w:rsidRDefault="00C1279E"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plnenie nasledovných oblastí:</w:t>
      </w:r>
    </w:p>
    <w:p w14:paraId="392A9382" w14:textId="03AF1CE6"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jednotlivé aktivity</w:t>
      </w:r>
      <w:r w:rsidR="00BB14CC">
        <w:rPr>
          <w:rFonts w:ascii="Arial" w:hAnsi="Arial" w:cs="Arial"/>
          <w:color w:val="000000" w:themeColor="text1"/>
          <w:sz w:val="19"/>
          <w:szCs w:val="19"/>
          <w:lang w:val="sk-SK"/>
        </w:rPr>
        <w:t>, resp. čiastkové práce na</w:t>
      </w:r>
      <w:r w:rsidRPr="00D174CA">
        <w:rPr>
          <w:rFonts w:ascii="Arial" w:hAnsi="Arial" w:cs="Arial"/>
          <w:color w:val="000000" w:themeColor="text1"/>
          <w:sz w:val="19"/>
          <w:szCs w:val="19"/>
          <w:lang w:val="sk-SK"/>
        </w:rPr>
        <w:t xml:space="preserve"> projekt</w:t>
      </w:r>
      <w:r w:rsidR="00BB14CC">
        <w:rPr>
          <w:rFonts w:ascii="Arial" w:hAnsi="Arial" w:cs="Arial"/>
          <w:color w:val="000000" w:themeColor="text1"/>
          <w:sz w:val="19"/>
          <w:szCs w:val="19"/>
          <w:lang w:val="sk-SK"/>
        </w:rPr>
        <w:t>e</w:t>
      </w:r>
      <w:r w:rsidRPr="00D174CA">
        <w:rPr>
          <w:rFonts w:ascii="Arial" w:hAnsi="Arial" w:cs="Arial"/>
          <w:color w:val="000000" w:themeColor="text1"/>
          <w:sz w:val="19"/>
          <w:szCs w:val="19"/>
          <w:lang w:val="sk-SK"/>
        </w:rPr>
        <w:t xml:space="preserve"> na seba vecne a </w:t>
      </w:r>
      <w:r w:rsidR="0062454D">
        <w:rPr>
          <w:rFonts w:ascii="Arial" w:hAnsi="Arial" w:cs="Arial"/>
          <w:color w:val="000000" w:themeColor="text1"/>
          <w:sz w:val="19"/>
          <w:szCs w:val="19"/>
          <w:lang w:val="sk-SK"/>
        </w:rPr>
        <w:t>logicky nadväzujú,</w:t>
      </w:r>
    </w:p>
    <w:p w14:paraId="3169ABA9" w14:textId="77777777"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jednotlivé aktivity sú uvedené</w:t>
      </w:r>
      <w:r w:rsidR="0062454D">
        <w:rPr>
          <w:rFonts w:ascii="Arial" w:hAnsi="Arial" w:cs="Arial"/>
          <w:color w:val="000000" w:themeColor="text1"/>
          <w:sz w:val="19"/>
          <w:szCs w:val="19"/>
          <w:lang w:val="sk-SK"/>
        </w:rPr>
        <w:t xml:space="preserve"> v správnej časovej nadväznosti,</w:t>
      </w:r>
    </w:p>
    <w:p w14:paraId="3DEB33F5" w14:textId="77777777"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dĺžka trvania jednotlivých aktivít je realistická (napr. v zmysle sta</w:t>
      </w:r>
      <w:r w:rsidR="0062454D">
        <w:rPr>
          <w:rFonts w:ascii="Arial" w:hAnsi="Arial" w:cs="Arial"/>
          <w:color w:val="000000" w:themeColor="text1"/>
          <w:sz w:val="19"/>
          <w:szCs w:val="19"/>
          <w:lang w:val="sk-SK"/>
        </w:rPr>
        <w:t>vebno-technologických postupov),</w:t>
      </w:r>
    </w:p>
    <w:p w14:paraId="03351560" w14:textId="3A4AEAA6" w:rsidR="006F0C0F"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časové obdobie realizácie projektu je v súlade s ďalšími lehotami vyplývajúcimi z legislatívy SR, relevantný</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xml:space="preserve"> zmluvný</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xml:space="preserve"> vzťah</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resp. relevantnými povoleniami súvisiacimi s realizáciou projektu</w:t>
      </w:r>
      <w:r w:rsidR="005E7C08">
        <w:rPr>
          <w:rFonts w:ascii="Arial" w:hAnsi="Arial" w:cs="Arial"/>
          <w:color w:val="000000" w:themeColor="text1"/>
          <w:sz w:val="19"/>
          <w:szCs w:val="19"/>
          <w:lang w:val="sk-SK"/>
        </w:rPr>
        <w:t xml:space="preserve"> </w:t>
      </w:r>
      <w:r w:rsidR="005E7C08" w:rsidRPr="003C6DE1">
        <w:rPr>
          <w:rFonts w:ascii="Arial" w:hAnsi="Arial" w:cs="Arial"/>
          <w:color w:val="000000" w:themeColor="text1"/>
          <w:sz w:val="19"/>
          <w:szCs w:val="19"/>
          <w:lang w:val="sk-SK"/>
        </w:rPr>
        <w:t>(napr. súlad harmonogramu realizácie projektu s lehotami uvedenými v stavebnom povolení)</w:t>
      </w:r>
      <w:r w:rsidRPr="00D174CA">
        <w:rPr>
          <w:rFonts w:ascii="Arial" w:hAnsi="Arial" w:cs="Arial"/>
          <w:color w:val="000000" w:themeColor="text1"/>
          <w:sz w:val="19"/>
          <w:szCs w:val="19"/>
          <w:lang w:val="sk-SK"/>
        </w:rPr>
        <w:t xml:space="preserve">.  </w:t>
      </w:r>
    </w:p>
    <w:p w14:paraId="2681AF69" w14:textId="77777777" w:rsidR="00C1279E" w:rsidRPr="00D174CA" w:rsidRDefault="00C1279E"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priradí príslušnú bodovú hodnotu (6,3,0) v zmysle popisu aplikácie hodnotiaceho kritéria.</w:t>
      </w:r>
    </w:p>
    <w:p w14:paraId="58331714" w14:textId="77777777" w:rsidR="009F4C97" w:rsidRDefault="00C1279E" w:rsidP="003406E9">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7158946" w14:textId="77777777" w:rsidR="00050E16" w:rsidRDefault="00050E16" w:rsidP="003406E9">
      <w:pPr>
        <w:spacing w:before="120" w:after="120" w:line="288" w:lineRule="auto"/>
        <w:jc w:val="both"/>
        <w:rPr>
          <w:rFonts w:ascii="Arial" w:hAnsi="Arial" w:cs="Arial"/>
          <w:color w:val="000000" w:themeColor="text1"/>
          <w:sz w:val="19"/>
          <w:szCs w:val="19"/>
        </w:rPr>
      </w:pPr>
    </w:p>
    <w:p w14:paraId="20401D65" w14:textId="77777777" w:rsidR="00050E16" w:rsidRDefault="00050E16" w:rsidP="003406E9">
      <w:pPr>
        <w:spacing w:before="120" w:after="120" w:line="288" w:lineRule="auto"/>
        <w:jc w:val="both"/>
        <w:rPr>
          <w:rFonts w:ascii="Arial" w:hAnsi="Arial" w:cs="Arial"/>
          <w:color w:val="000000" w:themeColor="text1"/>
          <w:sz w:val="19"/>
          <w:szCs w:val="19"/>
        </w:rPr>
      </w:pPr>
    </w:p>
    <w:p w14:paraId="56B472CC" w14:textId="77777777" w:rsidR="00050E16" w:rsidRPr="00D174CA" w:rsidRDefault="00050E16" w:rsidP="003406E9">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40084CE0" w14:textId="77777777" w:rsidTr="00050E16">
        <w:trPr>
          <w:trHeight w:val="397"/>
        </w:trPr>
        <w:tc>
          <w:tcPr>
            <w:tcW w:w="215" w:type="pct"/>
            <w:shd w:val="clear" w:color="auto" w:fill="DEEAF6" w:themeFill="accent1" w:themeFillTint="33"/>
            <w:vAlign w:val="center"/>
            <w:hideMark/>
          </w:tcPr>
          <w:p w14:paraId="3B09332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6AFB6329"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shd w:val="clear" w:color="auto" w:fill="DEEAF6" w:themeFill="accent1" w:themeFillTint="33"/>
            <w:vAlign w:val="center"/>
            <w:hideMark/>
          </w:tcPr>
          <w:p w14:paraId="4918047F"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3971457E"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4983C5F2"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shd w:val="clear" w:color="auto" w:fill="DEEAF6" w:themeFill="accent1" w:themeFillTint="33"/>
            <w:vAlign w:val="center"/>
            <w:hideMark/>
          </w:tcPr>
          <w:p w14:paraId="5F4DA037"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419B1F5" w14:textId="77777777" w:rsidTr="00050E16">
        <w:trPr>
          <w:trHeight w:val="435"/>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197A009F"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2.3</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7876A608"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7ACC6BAD"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w:t>
            </w:r>
            <w:r w:rsidR="007D4997" w:rsidRPr="00D174CA">
              <w:rPr>
                <w:rFonts w:ascii="Arial" w:hAnsi="Arial" w:cs="Arial"/>
                <w:color w:val="000000" w:themeColor="text1"/>
                <w:sz w:val="19"/>
                <w:szCs w:val="19"/>
              </w:rPr>
              <w:t>oty merateľných ukazovateľov sú</w:t>
            </w:r>
            <w:r w:rsidRPr="00D174CA">
              <w:rPr>
                <w:rFonts w:ascii="Arial" w:hAnsi="Arial" w:cs="Arial"/>
                <w:color w:val="000000" w:themeColor="text1"/>
                <w:sz w:val="19"/>
                <w:szCs w:val="19"/>
              </w:rPr>
              <w:t xml:space="preserve"> nastavené reálne na výšku žiadaného NFP.</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0F4BC5E9" w14:textId="77777777" w:rsidR="003176C3" w:rsidRPr="00D174CA" w:rsidRDefault="003176C3" w:rsidP="003176C3">
            <w:pPr>
              <w:widowControl w:val="0"/>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68F42B12" w14:textId="77777777" w:rsidR="003176C3" w:rsidRPr="00D174CA" w:rsidRDefault="003176C3" w:rsidP="003176C3">
            <w:pPr>
              <w:widowControl w:val="0"/>
              <w:spacing w:line="288" w:lineRule="auto"/>
              <w:jc w:val="center"/>
              <w:rPr>
                <w:rFonts w:ascii="Arial" w:eastAsia="Helvetica" w:hAnsi="Arial" w:cs="Arial"/>
                <w:color w:val="000000" w:themeColor="text1"/>
                <w:sz w:val="19"/>
                <w:szCs w:val="19"/>
                <w:u w:color="000000"/>
              </w:rPr>
            </w:pPr>
          </w:p>
        </w:tc>
        <w:tc>
          <w:tcPr>
            <w:tcW w:w="501" w:type="pct"/>
            <w:tcBorders>
              <w:top w:val="single" w:sz="4" w:space="0" w:color="auto"/>
              <w:left w:val="single" w:sz="4" w:space="0" w:color="auto"/>
              <w:bottom w:val="single" w:sz="4" w:space="0" w:color="auto"/>
              <w:right w:val="single" w:sz="4" w:space="0" w:color="auto"/>
            </w:tcBorders>
            <w:vAlign w:val="center"/>
          </w:tcPr>
          <w:p w14:paraId="7A2550EA" w14:textId="77777777" w:rsidR="003176C3" w:rsidRPr="00D174CA" w:rsidRDefault="003176C3" w:rsidP="003176C3">
            <w:pPr>
              <w:jc w:val="center"/>
              <w:rPr>
                <w:rFonts w:ascii="Arial" w:hAnsi="Arial" w:cs="Arial"/>
                <w:color w:val="000000" w:themeColor="text1"/>
                <w:sz w:val="19"/>
                <w:szCs w:val="19"/>
              </w:rPr>
            </w:pPr>
            <w:r w:rsidRPr="00D174CA">
              <w:rPr>
                <w:rFonts w:ascii="Arial" w:hAnsi="Arial" w:cs="Arial"/>
                <w:color w:val="000000" w:themeColor="text1"/>
                <w:sz w:val="19"/>
                <w:szCs w:val="19"/>
              </w:rPr>
              <w:t>3</w:t>
            </w:r>
          </w:p>
          <w:p w14:paraId="049E191F" w14:textId="77777777" w:rsidR="003176C3" w:rsidRPr="00D174CA" w:rsidRDefault="003176C3" w:rsidP="003176C3">
            <w:pPr>
              <w:spacing w:line="288" w:lineRule="auto"/>
              <w:jc w:val="center"/>
              <w:rPr>
                <w:rFonts w:ascii="Arial" w:hAnsi="Arial" w:cs="Arial"/>
                <w:color w:val="000000" w:themeColor="text1"/>
                <w:sz w:val="19"/>
                <w:szCs w:val="19"/>
              </w:rPr>
            </w:pPr>
          </w:p>
        </w:tc>
        <w:tc>
          <w:tcPr>
            <w:tcW w:w="2109" w:type="pct"/>
            <w:tcBorders>
              <w:top w:val="single" w:sz="4" w:space="0" w:color="auto"/>
              <w:left w:val="single" w:sz="4" w:space="0" w:color="auto"/>
              <w:bottom w:val="single" w:sz="4" w:space="0" w:color="auto"/>
              <w:right w:val="single" w:sz="4" w:space="0" w:color="auto"/>
            </w:tcBorders>
            <w:vAlign w:val="center"/>
            <w:hideMark/>
          </w:tcPr>
          <w:p w14:paraId="40367455"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3176C3" w:rsidRPr="00D174CA" w14:paraId="26813E80" w14:textId="77777777" w:rsidTr="00050E16">
        <w:trPr>
          <w:trHeight w:val="48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68CCA5A5"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0DFB9A23"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0854F979"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3EF358BF" w14:textId="77777777" w:rsidR="003176C3" w:rsidRPr="00D174CA" w:rsidRDefault="003176C3" w:rsidP="003176C3">
            <w:pPr>
              <w:spacing w:line="288" w:lineRule="auto"/>
              <w:jc w:val="center"/>
              <w:rPr>
                <w:rFonts w:ascii="Arial" w:eastAsia="Helvetica" w:hAnsi="Arial" w:cs="Arial"/>
                <w:color w:val="000000" w:themeColor="text1"/>
                <w:sz w:val="19"/>
                <w:szCs w:val="19"/>
                <w:u w:color="000000"/>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18A05D4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5B27F22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7476BCC" w14:textId="201EB4FF" w:rsidR="009A209E" w:rsidRPr="00D174CA" w:rsidRDefault="009A209E" w:rsidP="005E7C08">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ED36B9">
        <w:rPr>
          <w:rFonts w:ascii="Arial" w:hAnsi="Arial" w:cs="Arial"/>
          <w:color w:val="000000" w:themeColor="text1"/>
          <w:sz w:val="19"/>
          <w:szCs w:val="19"/>
        </w:rPr>
        <w:t> </w:t>
      </w:r>
      <w:r w:rsidRPr="00D174CA">
        <w:rPr>
          <w:rFonts w:ascii="Arial" w:hAnsi="Arial" w:cs="Arial"/>
          <w:color w:val="000000" w:themeColor="text1"/>
          <w:sz w:val="19"/>
          <w:szCs w:val="19"/>
        </w:rPr>
        <w:t>časti</w:t>
      </w:r>
      <w:r w:rsidR="00ED36B9">
        <w:rPr>
          <w:rFonts w:ascii="Arial" w:hAnsi="Arial" w:cs="Arial"/>
          <w:color w:val="000000" w:themeColor="text1"/>
          <w:sz w:val="19"/>
          <w:szCs w:val="19"/>
        </w:rPr>
        <w:t>ach ŽoNFP:</w:t>
      </w:r>
      <w:r w:rsidRPr="00D174CA">
        <w:rPr>
          <w:rFonts w:ascii="Arial" w:hAnsi="Arial" w:cs="Arial"/>
          <w:color w:val="000000" w:themeColor="text1"/>
          <w:sz w:val="19"/>
          <w:szCs w:val="19"/>
        </w:rPr>
        <w:t xml:space="preserve"> 10.1. Aktivity projektu a </w:t>
      </w:r>
      <w:r w:rsidR="004762C5" w:rsidRPr="00D174CA">
        <w:rPr>
          <w:rFonts w:ascii="Arial" w:hAnsi="Arial" w:cs="Arial"/>
          <w:color w:val="000000" w:themeColor="text1"/>
          <w:sz w:val="19"/>
          <w:szCs w:val="19"/>
        </w:rPr>
        <w:t>očakávane</w:t>
      </w:r>
      <w:r w:rsidRPr="00D174CA">
        <w:rPr>
          <w:rFonts w:ascii="Arial" w:hAnsi="Arial" w:cs="Arial"/>
          <w:color w:val="000000" w:themeColor="text1"/>
          <w:sz w:val="19"/>
          <w:szCs w:val="19"/>
        </w:rPr>
        <w:t xml:space="preserve">́ merateľné ukazovatele, 10.2. Prehľad </w:t>
      </w:r>
      <w:r w:rsidR="004762C5" w:rsidRPr="00D174CA">
        <w:rPr>
          <w:rFonts w:ascii="Arial" w:hAnsi="Arial" w:cs="Arial"/>
          <w:color w:val="000000" w:themeColor="text1"/>
          <w:sz w:val="19"/>
          <w:szCs w:val="19"/>
        </w:rPr>
        <w:t>merateľných</w:t>
      </w:r>
      <w:r w:rsidRPr="00D174CA">
        <w:rPr>
          <w:rFonts w:ascii="Arial" w:hAnsi="Arial" w:cs="Arial"/>
          <w:color w:val="000000" w:themeColor="text1"/>
          <w:sz w:val="19"/>
          <w:szCs w:val="19"/>
        </w:rPr>
        <w:t xml:space="preserve"> </w:t>
      </w:r>
      <w:r w:rsidR="004762C5" w:rsidRPr="00D174CA">
        <w:rPr>
          <w:rFonts w:ascii="Arial" w:hAnsi="Arial" w:cs="Arial"/>
          <w:color w:val="000000" w:themeColor="text1"/>
          <w:sz w:val="19"/>
          <w:szCs w:val="19"/>
        </w:rPr>
        <w:t>ukazovateľov</w:t>
      </w:r>
      <w:r w:rsidRPr="00D174CA">
        <w:rPr>
          <w:rFonts w:ascii="Arial" w:hAnsi="Arial" w:cs="Arial"/>
          <w:color w:val="000000" w:themeColor="text1"/>
          <w:sz w:val="19"/>
          <w:szCs w:val="19"/>
        </w:rPr>
        <w:t xml:space="preserve"> proj</w:t>
      </w:r>
      <w:r w:rsidR="007D4997" w:rsidRPr="00D174CA">
        <w:rPr>
          <w:rFonts w:ascii="Arial" w:hAnsi="Arial" w:cs="Arial"/>
          <w:color w:val="000000" w:themeColor="text1"/>
          <w:sz w:val="19"/>
          <w:szCs w:val="19"/>
        </w:rPr>
        <w:t>ektu</w:t>
      </w:r>
      <w:r w:rsidRPr="00D174CA">
        <w:rPr>
          <w:rFonts w:ascii="Arial" w:hAnsi="Arial" w:cs="Arial"/>
          <w:color w:val="000000" w:themeColor="text1"/>
          <w:sz w:val="19"/>
          <w:szCs w:val="19"/>
        </w:rPr>
        <w:t>.</w:t>
      </w:r>
    </w:p>
    <w:p w14:paraId="19FF4CE6" w14:textId="77777777" w:rsidR="00C1279E" w:rsidRPr="00D174CA" w:rsidRDefault="00C1279E" w:rsidP="005E7C08">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plnenie nasledovných oblastí:</w:t>
      </w:r>
    </w:p>
    <w:p w14:paraId="7235DA95"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merateľné ukazovatele v plnej miere zachytávajú výsledky aktivít pro</w:t>
      </w:r>
      <w:r w:rsidR="0062454D">
        <w:rPr>
          <w:rFonts w:ascii="Arial" w:hAnsi="Arial" w:cs="Arial"/>
          <w:color w:val="000000" w:themeColor="text1"/>
          <w:sz w:val="19"/>
          <w:szCs w:val="19"/>
          <w:lang w:val="sk-SK"/>
        </w:rPr>
        <w:t>jektu a podstatu cieľa projektu,</w:t>
      </w:r>
    </w:p>
    <w:p w14:paraId="170F8DD4" w14:textId="423F6105"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hodnoty merateľných ukazovateľov sú vecne a časovo </w:t>
      </w:r>
      <w:r w:rsidR="00D25A8D" w:rsidRPr="00D174CA">
        <w:rPr>
          <w:rFonts w:ascii="Arial" w:hAnsi="Arial" w:cs="Arial"/>
          <w:color w:val="000000" w:themeColor="text1"/>
          <w:sz w:val="19"/>
          <w:szCs w:val="19"/>
          <w:lang w:val="sk-SK"/>
        </w:rPr>
        <w:t>dosiahnuteľné</w:t>
      </w:r>
      <w:r w:rsidRPr="00D174CA">
        <w:rPr>
          <w:rFonts w:ascii="Arial" w:hAnsi="Arial" w:cs="Arial"/>
          <w:color w:val="000000" w:themeColor="text1"/>
          <w:sz w:val="19"/>
          <w:szCs w:val="19"/>
          <w:lang w:val="sk-SK"/>
        </w:rPr>
        <w:t xml:space="preserve"> r</w:t>
      </w:r>
      <w:r w:rsidR="0062454D">
        <w:rPr>
          <w:rFonts w:ascii="Arial" w:hAnsi="Arial" w:cs="Arial"/>
          <w:color w:val="000000" w:themeColor="text1"/>
          <w:sz w:val="19"/>
          <w:szCs w:val="19"/>
          <w:lang w:val="sk-SK"/>
        </w:rPr>
        <w:t>ealizáciou navrhovaných aktivít,</w:t>
      </w:r>
    </w:p>
    <w:p w14:paraId="4AC0AFB1"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plánované hodnoty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sú primerané </w:t>
      </w:r>
      <w:r w:rsidR="004762C5" w:rsidRPr="00D174CA">
        <w:rPr>
          <w:rFonts w:ascii="Arial" w:hAnsi="Arial" w:cs="Arial"/>
          <w:color w:val="000000" w:themeColor="text1"/>
          <w:sz w:val="19"/>
          <w:szCs w:val="19"/>
          <w:lang w:val="sk-SK"/>
        </w:rPr>
        <w:t>výške</w:t>
      </w:r>
      <w:r w:rsidRPr="00D174CA">
        <w:rPr>
          <w:rFonts w:ascii="Arial" w:hAnsi="Arial" w:cs="Arial"/>
          <w:color w:val="000000" w:themeColor="text1"/>
          <w:sz w:val="19"/>
          <w:szCs w:val="19"/>
          <w:lang w:val="sk-SK"/>
        </w:rPr>
        <w:t xml:space="preserve"> celkových nákladov projektu (t.j. sú v zmysle celkovej výšky nákladov projektu dosiahnuteľné a zároveň dostatočne ambiciózne v zmy</w:t>
      </w:r>
      <w:r w:rsidR="003406E9">
        <w:rPr>
          <w:rFonts w:ascii="Arial" w:hAnsi="Arial" w:cs="Arial"/>
          <w:color w:val="000000" w:themeColor="text1"/>
          <w:sz w:val="19"/>
          <w:szCs w:val="19"/>
          <w:lang w:val="sk-SK"/>
        </w:rPr>
        <w:t>sle princípu „Value for Money“),</w:t>
      </w:r>
    </w:p>
    <w:p w14:paraId="5D21038C"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príspevok projektu k dosiahnutiu cieľových hodnôt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na úrovni IROP z pohľadu finančnej alokácie na úrovni IROP disponibilnej na dosiahnutie hodnôt príslušných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w:t>
      </w:r>
    </w:p>
    <w:p w14:paraId="3A4D9E32" w14:textId="7795C991" w:rsidR="00C1279E" w:rsidRDefault="00DB7C97" w:rsidP="005E7C08">
      <w:pPr>
        <w:pStyle w:val="Predvolen"/>
        <w:spacing w:line="288" w:lineRule="auto"/>
        <w:ind w:right="-2"/>
        <w:jc w:val="both"/>
        <w:rPr>
          <w:rFonts w:ascii="Arial" w:eastAsia="Helvetica" w:hAnsi="Arial" w:cs="Arial"/>
          <w:color w:val="000000" w:themeColor="text1"/>
          <w:sz w:val="19"/>
          <w:szCs w:val="19"/>
        </w:rPr>
      </w:pPr>
      <w:r w:rsidRPr="00D174CA">
        <w:rPr>
          <w:rFonts w:ascii="Arial" w:hAnsi="Arial" w:cs="Arial"/>
          <w:color w:val="000000" w:themeColor="text1"/>
          <w:sz w:val="19"/>
          <w:szCs w:val="19"/>
          <w:lang w:val="sk-SK"/>
        </w:rPr>
        <w:t>Hodnotiteľ priradí príslušnú bodovú hodnotu (3,0) v zmysle popisu aplikácie hodnotiace</w:t>
      </w:r>
      <w:r w:rsidRPr="004870FB">
        <w:rPr>
          <w:rFonts w:ascii="Arial" w:hAnsi="Arial" w:cs="Arial"/>
          <w:color w:val="000000" w:themeColor="text1"/>
          <w:sz w:val="19"/>
          <w:szCs w:val="19"/>
          <w:lang w:val="sk-SK"/>
        </w:rPr>
        <w:t>ho kritéria. Hodnotiteľ priradí bodovú hodnotu (0) ak na základe predloženej dokumentácie ŽoNFP nie je možné posúdiť</w:t>
      </w:r>
      <w:r w:rsidR="001E7345" w:rsidRPr="004870FB">
        <w:rPr>
          <w:rFonts w:ascii="Arial" w:hAnsi="Arial" w:cs="Arial"/>
          <w:color w:val="000000" w:themeColor="text1"/>
          <w:sz w:val="19"/>
          <w:szCs w:val="19"/>
          <w:lang w:val="sk-SK"/>
        </w:rPr>
        <w:t xml:space="preserve"> primeranosť merateľného ukazovateľ</w:t>
      </w:r>
      <w:r w:rsidRPr="004870FB">
        <w:rPr>
          <w:rFonts w:ascii="Arial" w:hAnsi="Arial" w:cs="Arial"/>
          <w:color w:val="000000" w:themeColor="text1"/>
          <w:sz w:val="19"/>
          <w:szCs w:val="19"/>
          <w:lang w:val="sk-SK"/>
        </w:rPr>
        <w:t>a, ktorý</w:t>
      </w:r>
      <w:r w:rsidR="001E7345" w:rsidRPr="004870FB">
        <w:rPr>
          <w:rFonts w:ascii="Arial" w:hAnsi="Arial" w:cs="Arial"/>
          <w:color w:val="000000" w:themeColor="text1"/>
          <w:sz w:val="19"/>
          <w:szCs w:val="19"/>
          <w:lang w:val="sk-SK"/>
        </w:rPr>
        <w:t xml:space="preserve"> sa </w:t>
      </w:r>
      <w:r w:rsidRPr="004870FB">
        <w:rPr>
          <w:rFonts w:ascii="Arial" w:hAnsi="Arial" w:cs="Arial"/>
          <w:color w:val="000000" w:themeColor="text1"/>
          <w:sz w:val="19"/>
          <w:szCs w:val="19"/>
          <w:lang w:val="sk-SK"/>
        </w:rPr>
        <w:t xml:space="preserve">týka </w:t>
      </w:r>
      <w:r w:rsidR="001E7345" w:rsidRPr="004870FB">
        <w:rPr>
          <w:rFonts w:ascii="Arial" w:hAnsi="Arial" w:cs="Arial"/>
          <w:color w:val="000000" w:themeColor="text1"/>
          <w:sz w:val="19"/>
          <w:szCs w:val="19"/>
          <w:lang w:val="sk-SK"/>
        </w:rPr>
        <w:t xml:space="preserve">plánovaného </w:t>
      </w:r>
      <w:r w:rsidR="001E7345" w:rsidRPr="004870FB">
        <w:rPr>
          <w:rFonts w:ascii="Arial" w:eastAsia="Helvetica" w:hAnsi="Arial" w:cs="Arial"/>
          <w:color w:val="000000" w:themeColor="text1"/>
          <w:sz w:val="19"/>
          <w:szCs w:val="19"/>
          <w:lang w:val="sk-SK"/>
        </w:rPr>
        <w:t>zvýšenia počtu obyvateľov napojených na systém odvádzania a čistenia komunálnych odpadových vôd alebo zvýšenia počtu obyvateľov napojených na verejný vodovod (žiadateľ dostatočne nepreukázal potrebu</w:t>
      </w:r>
      <w:r w:rsidR="001D5166" w:rsidRPr="004870FB">
        <w:rPr>
          <w:rFonts w:ascii="Arial" w:eastAsia="Helvetica" w:hAnsi="Arial" w:cs="Arial"/>
          <w:color w:val="000000" w:themeColor="text1"/>
          <w:sz w:val="19"/>
          <w:szCs w:val="19"/>
          <w:lang w:val="sk-SK"/>
        </w:rPr>
        <w:t xml:space="preserve"> vybudovania/nárastu</w:t>
      </w:r>
      <w:r w:rsidR="001E7345" w:rsidRPr="004870FB">
        <w:rPr>
          <w:rFonts w:ascii="Arial" w:eastAsia="Helvetica" w:hAnsi="Arial" w:cs="Arial"/>
          <w:color w:val="000000" w:themeColor="text1"/>
          <w:sz w:val="19"/>
          <w:szCs w:val="19"/>
          <w:lang w:val="sk-SK"/>
        </w:rPr>
        <w:t xml:space="preserve"> kapacít).</w:t>
      </w:r>
      <w:r w:rsidRPr="004870FB">
        <w:rPr>
          <w:rFonts w:ascii="Arial" w:eastAsia="Helvetica" w:hAnsi="Arial" w:cs="Arial"/>
          <w:color w:val="000000" w:themeColor="text1"/>
          <w:sz w:val="19"/>
          <w:szCs w:val="19"/>
          <w:lang w:val="sk-SK"/>
        </w:rPr>
        <w:t xml:space="preserve"> </w:t>
      </w:r>
      <w:r w:rsidR="00BB14CC" w:rsidRPr="004870FB">
        <w:rPr>
          <w:rFonts w:ascii="Arial" w:eastAsia="Helvetica" w:hAnsi="Arial" w:cs="Arial"/>
          <w:color w:val="000000" w:themeColor="text1"/>
          <w:sz w:val="19"/>
          <w:szCs w:val="19"/>
          <w:lang w:val="sk-SK"/>
        </w:rPr>
        <w:t>V prípade, že žiadateľ neuviedol všetky povinné merateľné ukazovatele, hodnotiteľ priradí bodovú hodnotu (0).</w:t>
      </w:r>
    </w:p>
    <w:p w14:paraId="4862B144" w14:textId="77777777" w:rsidR="00CF4A45" w:rsidRPr="00CF4A45" w:rsidRDefault="00CF4A45" w:rsidP="005E7C08">
      <w:pPr>
        <w:pStyle w:val="Predvolen"/>
        <w:spacing w:line="288" w:lineRule="auto"/>
        <w:ind w:right="-2"/>
        <w:jc w:val="both"/>
        <w:rPr>
          <w:rFonts w:ascii="Arial" w:eastAsia="Helvetica" w:hAnsi="Arial" w:cs="Arial"/>
          <w:color w:val="000000" w:themeColor="text1"/>
          <w:sz w:val="19"/>
          <w:szCs w:val="19"/>
        </w:rPr>
      </w:pPr>
    </w:p>
    <w:p w14:paraId="746FDF2E" w14:textId="3BCC6AC3" w:rsidR="007A0B17" w:rsidRDefault="00C1279E" w:rsidP="005E7C08">
      <w:pPr>
        <w:spacing w:after="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3A4E468" w14:textId="77777777" w:rsidR="00050E16" w:rsidRDefault="00050E16" w:rsidP="005E7C08">
      <w:pPr>
        <w:spacing w:after="0" w:line="288" w:lineRule="auto"/>
        <w:jc w:val="both"/>
        <w:rPr>
          <w:rFonts w:ascii="Arial" w:hAnsi="Arial" w:cs="Arial"/>
          <w:color w:val="000000" w:themeColor="text1"/>
          <w:sz w:val="19"/>
          <w:szCs w:val="19"/>
        </w:rPr>
      </w:pPr>
    </w:p>
    <w:p w14:paraId="47DB63FD" w14:textId="77777777" w:rsidR="00050E16" w:rsidRDefault="00050E16" w:rsidP="005E7C08">
      <w:pPr>
        <w:spacing w:after="0" w:line="288" w:lineRule="auto"/>
        <w:jc w:val="both"/>
        <w:rPr>
          <w:rFonts w:ascii="Arial" w:hAnsi="Arial" w:cs="Arial"/>
          <w:color w:val="000000" w:themeColor="text1"/>
          <w:sz w:val="19"/>
          <w:szCs w:val="19"/>
        </w:rPr>
      </w:pPr>
    </w:p>
    <w:p w14:paraId="4697C491" w14:textId="77777777" w:rsidR="00050E16" w:rsidRDefault="00050E16" w:rsidP="005E7C08">
      <w:pPr>
        <w:spacing w:after="0" w:line="288" w:lineRule="auto"/>
        <w:jc w:val="both"/>
        <w:rPr>
          <w:rFonts w:ascii="Arial" w:hAnsi="Arial" w:cs="Arial"/>
          <w:color w:val="000000" w:themeColor="text1"/>
          <w:sz w:val="19"/>
          <w:szCs w:val="19"/>
        </w:rPr>
      </w:pPr>
    </w:p>
    <w:p w14:paraId="475CB87B" w14:textId="77777777" w:rsidR="00050E16" w:rsidRDefault="00050E16" w:rsidP="005E7C08">
      <w:pPr>
        <w:spacing w:after="0" w:line="288" w:lineRule="auto"/>
        <w:jc w:val="both"/>
        <w:rPr>
          <w:rFonts w:ascii="Arial" w:hAnsi="Arial" w:cs="Arial"/>
          <w:color w:val="000000" w:themeColor="text1"/>
          <w:sz w:val="19"/>
          <w:szCs w:val="19"/>
        </w:rPr>
      </w:pPr>
    </w:p>
    <w:p w14:paraId="4B1E1D4D" w14:textId="77777777" w:rsidR="00050E16" w:rsidRDefault="00050E16" w:rsidP="005E7C08">
      <w:pPr>
        <w:spacing w:after="0" w:line="288" w:lineRule="auto"/>
        <w:jc w:val="both"/>
        <w:rPr>
          <w:rFonts w:ascii="Arial" w:hAnsi="Arial" w:cs="Arial"/>
          <w:color w:val="000000" w:themeColor="text1"/>
          <w:sz w:val="19"/>
          <w:szCs w:val="19"/>
        </w:rPr>
      </w:pPr>
    </w:p>
    <w:p w14:paraId="5D56EBE9" w14:textId="77777777" w:rsidR="00050E16" w:rsidRDefault="00050E16" w:rsidP="005E7C08">
      <w:pPr>
        <w:spacing w:after="0" w:line="288" w:lineRule="auto"/>
        <w:jc w:val="both"/>
        <w:rPr>
          <w:rFonts w:ascii="Arial" w:hAnsi="Arial" w:cs="Arial"/>
          <w:color w:val="000000" w:themeColor="text1"/>
          <w:sz w:val="19"/>
          <w:szCs w:val="19"/>
        </w:rPr>
      </w:pPr>
    </w:p>
    <w:p w14:paraId="6AA53AC9" w14:textId="77777777" w:rsidR="00050E16" w:rsidRPr="00D174CA" w:rsidRDefault="00050E16" w:rsidP="005E7C08">
      <w:pPr>
        <w:spacing w:after="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3"/>
        <w:gridCol w:w="14473"/>
      </w:tblGrid>
      <w:tr w:rsidR="00F573DD" w:rsidRPr="00D174CA" w14:paraId="560C68A9" w14:textId="77777777" w:rsidTr="009F4C97">
        <w:trPr>
          <w:trHeight w:val="397"/>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C2688E5"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3.</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D5EB9D9" w14:textId="77777777" w:rsidR="00343DB1" w:rsidRPr="00D174CA" w:rsidRDefault="00343DB1" w:rsidP="00343DB1">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Administratívna a prevádzková kapacita žiadateľa</w:t>
            </w:r>
          </w:p>
        </w:tc>
      </w:tr>
    </w:tbl>
    <w:p w14:paraId="35180964" w14:textId="77777777" w:rsidR="00D02CC2" w:rsidRPr="00D174CA" w:rsidRDefault="00D02CC2" w:rsidP="00050E16">
      <w:pPr>
        <w:spacing w:after="0"/>
      </w:pP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1CDEE61C" w14:textId="77777777" w:rsidTr="00050E16">
        <w:trPr>
          <w:trHeight w:val="397"/>
        </w:trPr>
        <w:tc>
          <w:tcPr>
            <w:tcW w:w="2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2D0DA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72A993"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E02C76"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16B6AE"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B2F50"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0304E0"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E127F28" w14:textId="77777777" w:rsidTr="00050E16">
        <w:trPr>
          <w:trHeight w:val="675"/>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2E2E86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3.1</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9F47800"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administratívnych a odborných kapacít na riadenie a realizáciu projektu</w:t>
            </w:r>
          </w:p>
        </w:tc>
        <w:tc>
          <w:tcPr>
            <w:tcW w:w="1006" w:type="pct"/>
            <w:vMerge w:val="restart"/>
            <w:tcBorders>
              <w:top w:val="single" w:sz="4" w:space="0" w:color="auto"/>
              <w:left w:val="single" w:sz="4" w:space="0" w:color="auto"/>
              <w:bottom w:val="single" w:sz="4" w:space="0" w:color="auto"/>
              <w:right w:val="single" w:sz="4" w:space="0" w:color="auto"/>
            </w:tcBorders>
            <w:vAlign w:val="center"/>
          </w:tcPr>
          <w:p w14:paraId="42AC6254"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2D1DF27" w14:textId="77777777" w:rsidR="007A0B17" w:rsidRDefault="007A0B17" w:rsidP="00050E16">
            <w:pPr>
              <w:spacing w:line="288" w:lineRule="auto"/>
              <w:jc w:val="both"/>
              <w:rPr>
                <w:rFonts w:ascii="Arial" w:hAnsi="Arial" w:cs="Arial"/>
                <w:color w:val="000000" w:themeColor="text1"/>
                <w:sz w:val="19"/>
                <w:szCs w:val="19"/>
              </w:rPr>
            </w:pPr>
          </w:p>
          <w:p w14:paraId="6A45118C"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Administratívne a odborné kapacity môžu byť zabezpečené buď z interných alebo externých zdrojov.</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6BF0A50"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19FB92D4"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633C9AEB"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2109" w:type="pct"/>
            <w:tcBorders>
              <w:top w:val="single" w:sz="4" w:space="0" w:color="auto"/>
              <w:left w:val="single" w:sz="4" w:space="0" w:color="auto"/>
              <w:bottom w:val="single" w:sz="4" w:space="0" w:color="auto"/>
              <w:right w:val="single" w:sz="4" w:space="0" w:color="auto"/>
            </w:tcBorders>
            <w:vAlign w:val="center"/>
            <w:hideMark/>
          </w:tcPr>
          <w:p w14:paraId="27100349"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2C5AE029"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Žiadateľ má zabezpečené, resp. deklaruje zabezpečenie riadenia projektu:</w:t>
            </w:r>
          </w:p>
          <w:p w14:paraId="35565A2A" w14:textId="77777777" w:rsidR="003176C3" w:rsidRPr="00D174CA" w:rsidRDefault="003176C3" w:rsidP="00050E16">
            <w:pPr>
              <w:numPr>
                <w:ilvl w:val="0"/>
                <w:numId w:val="24"/>
              </w:numPr>
              <w:spacing w:line="288" w:lineRule="auto"/>
              <w:ind w:left="308" w:hanging="283"/>
              <w:jc w:val="both"/>
              <w:rPr>
                <w:rFonts w:ascii="Arial" w:eastAsia="Helvetica" w:hAnsi="Arial" w:cs="Arial"/>
                <w:color w:val="000000" w:themeColor="text1"/>
                <w:sz w:val="19"/>
                <w:szCs w:val="19"/>
                <w:lang w:bidi="en-US"/>
              </w:rPr>
            </w:pPr>
            <w:r w:rsidRPr="00D174CA">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4CCDCBDB" w14:textId="77777777" w:rsidR="003176C3" w:rsidRPr="00D174CA" w:rsidRDefault="003176C3" w:rsidP="00050E16">
            <w:pPr>
              <w:numPr>
                <w:ilvl w:val="0"/>
                <w:numId w:val="24"/>
              </w:numPr>
              <w:spacing w:line="288" w:lineRule="auto"/>
              <w:ind w:left="308" w:hanging="283"/>
              <w:jc w:val="both"/>
              <w:rPr>
                <w:rFonts w:ascii="Arial" w:eastAsia="Helvetica" w:hAnsi="Arial" w:cs="Arial"/>
                <w:color w:val="000000" w:themeColor="text1"/>
                <w:sz w:val="19"/>
                <w:szCs w:val="19"/>
                <w:lang w:bidi="en-US"/>
              </w:rPr>
            </w:pPr>
            <w:r w:rsidRPr="00D174CA">
              <w:rPr>
                <w:rFonts w:ascii="Arial" w:eastAsia="Helvetica" w:hAnsi="Arial" w:cs="Arial"/>
                <w:color w:val="000000" w:themeColor="text1"/>
                <w:sz w:val="19"/>
                <w:szCs w:val="19"/>
                <w:lang w:bidi="en-US"/>
              </w:rPr>
              <w:t xml:space="preserve">internými kapacitami primeranými rozsahu projektu, ktoré majú skúsenosti s riadením </w:t>
            </w:r>
            <w:r w:rsidRPr="00D174CA">
              <w:rPr>
                <w:rFonts w:ascii="Arial" w:eastAsia="Times New Roman" w:hAnsi="Arial" w:cs="Arial"/>
                <w:color w:val="000000"/>
                <w:sz w:val="19"/>
                <w:szCs w:val="19"/>
                <w:lang w:eastAsia="sk-SK"/>
              </w:rPr>
              <w:t>obdobných/porovnateľných projektov</w:t>
            </w:r>
            <w:r w:rsidRPr="00D174CA">
              <w:rPr>
                <w:rFonts w:ascii="Arial" w:eastAsia="Helvetica" w:hAnsi="Arial" w:cs="Arial"/>
                <w:color w:val="000000" w:themeColor="text1"/>
                <w:sz w:val="19"/>
                <w:szCs w:val="19"/>
                <w:lang w:bidi="en-US"/>
              </w:rPr>
              <w:t>.</w:t>
            </w:r>
          </w:p>
        </w:tc>
      </w:tr>
      <w:tr w:rsidR="003176C3" w:rsidRPr="00D174CA" w14:paraId="7E802C35" w14:textId="77777777" w:rsidTr="00050E16">
        <w:trPr>
          <w:trHeight w:val="345"/>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76A4D8E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2D21F8AD" w14:textId="77777777" w:rsidR="003176C3" w:rsidRPr="00D174CA" w:rsidRDefault="003176C3" w:rsidP="00050E16">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0B4DC7E9"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41FAFEED"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512964C"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w:t>
            </w:r>
          </w:p>
        </w:tc>
        <w:tc>
          <w:tcPr>
            <w:tcW w:w="2109" w:type="pct"/>
            <w:tcBorders>
              <w:top w:val="single" w:sz="4" w:space="0" w:color="auto"/>
              <w:left w:val="single" w:sz="4" w:space="0" w:color="auto"/>
              <w:bottom w:val="single" w:sz="4" w:space="0" w:color="auto"/>
              <w:right w:val="single" w:sz="4" w:space="0" w:color="auto"/>
            </w:tcBorders>
            <w:vAlign w:val="center"/>
            <w:hideMark/>
          </w:tcPr>
          <w:p w14:paraId="451CD766"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3176C3" w:rsidRPr="00D174CA" w14:paraId="4B680827" w14:textId="77777777" w:rsidTr="00050E16">
        <w:trPr>
          <w:trHeight w:val="33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62CEA63"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542898A1" w14:textId="77777777" w:rsidR="003176C3" w:rsidRPr="00D174CA" w:rsidRDefault="003176C3" w:rsidP="00050E16">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347428F6"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754425A"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682607F"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72BCADE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710D919D" w14:textId="1C09E5EE" w:rsidR="00E90B6B" w:rsidRPr="00D174CA" w:rsidRDefault="00E90B6B" w:rsidP="00E90B6B">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7A0B17">
        <w:rPr>
          <w:rFonts w:ascii="Arial" w:hAnsi="Arial" w:cs="Arial"/>
          <w:color w:val="000000" w:themeColor="text1"/>
          <w:sz w:val="19"/>
          <w:szCs w:val="19"/>
        </w:rPr>
        <w:t> </w:t>
      </w:r>
      <w:r w:rsidRPr="00D174CA">
        <w:rPr>
          <w:rFonts w:ascii="Arial" w:hAnsi="Arial" w:cs="Arial"/>
          <w:color w:val="000000" w:themeColor="text1"/>
          <w:sz w:val="19"/>
          <w:szCs w:val="19"/>
        </w:rPr>
        <w:t>časti</w:t>
      </w:r>
      <w:r w:rsidR="007A0B17">
        <w:rPr>
          <w:rFonts w:ascii="Arial" w:hAnsi="Arial" w:cs="Arial"/>
          <w:color w:val="000000" w:themeColor="text1"/>
          <w:sz w:val="19"/>
          <w:szCs w:val="19"/>
        </w:rPr>
        <w:t>ach ŽoNFP:</w:t>
      </w:r>
      <w:r w:rsidRPr="00D174CA">
        <w:rPr>
          <w:rFonts w:ascii="Arial" w:hAnsi="Arial" w:cs="Arial"/>
          <w:color w:val="000000" w:themeColor="text1"/>
          <w:sz w:val="19"/>
          <w:szCs w:val="19"/>
        </w:rPr>
        <w:t xml:space="preserve"> 7.3 Situácia po real</w:t>
      </w:r>
      <w:r w:rsidR="007A0B17">
        <w:rPr>
          <w:rFonts w:ascii="Arial" w:hAnsi="Arial" w:cs="Arial"/>
          <w:color w:val="000000" w:themeColor="text1"/>
          <w:sz w:val="19"/>
          <w:szCs w:val="19"/>
        </w:rPr>
        <w:t>izácii projektu a udržateľnosť</w:t>
      </w:r>
      <w:r w:rsidRPr="00D174CA">
        <w:rPr>
          <w:rFonts w:ascii="Arial" w:hAnsi="Arial" w:cs="Arial"/>
          <w:color w:val="000000" w:themeColor="text1"/>
          <w:sz w:val="19"/>
          <w:szCs w:val="19"/>
        </w:rPr>
        <w:t xml:space="preserve"> projektu, 7.4 Administratívna a</w:t>
      </w:r>
      <w:r w:rsidR="007A0B17">
        <w:rPr>
          <w:rFonts w:ascii="Arial" w:hAnsi="Arial" w:cs="Arial"/>
          <w:color w:val="000000" w:themeColor="text1"/>
          <w:sz w:val="19"/>
          <w:szCs w:val="19"/>
        </w:rPr>
        <w:t xml:space="preserve"> prevádzková kapacita žiadateľ</w:t>
      </w:r>
      <w:r w:rsidRPr="00D174CA">
        <w:rPr>
          <w:rFonts w:ascii="Arial" w:hAnsi="Arial" w:cs="Arial"/>
          <w:color w:val="000000" w:themeColor="text1"/>
          <w:sz w:val="19"/>
          <w:szCs w:val="19"/>
        </w:rPr>
        <w:t>a.</w:t>
      </w:r>
    </w:p>
    <w:p w14:paraId="30981EE2" w14:textId="77777777"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najmä plnenie nasledovných oblastí:</w:t>
      </w:r>
    </w:p>
    <w:p w14:paraId="56E59ED7" w14:textId="2C28841F"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5E7C08">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w:t>
      </w:r>
      <w:r w:rsidRPr="00D174CA">
        <w:rPr>
          <w:rFonts w:ascii="Arial" w:hAnsi="Arial" w:cs="Arial"/>
          <w:color w:val="000000" w:themeColor="text1"/>
          <w:sz w:val="19"/>
          <w:szCs w:val="19"/>
          <w:lang w:val="sk-SK"/>
        </w:rPr>
        <w:lastRenderedPageBreak/>
        <w:t>know-how potrebným pre zabezpečenie všetkých oblastí riadenia projektu, resp. dokáže formulovať dostatočné odborné požiadavky pre externé riadenie, ktorými sa zabezpečí správne riadenie projektu,</w:t>
      </w:r>
    </w:p>
    <w:p w14:paraId="420B76AC" w14:textId="29616577"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a odborných kapacít pre realizáciu projektu: posudzuje sa</w:t>
      </w:r>
      <w:r w:rsidR="005E7C08">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CD472C9" w14:textId="41A8D630"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hodnotí najmä mieru zabezpečenia administratívnych a odborných kapacít pre riadenie projektu</w:t>
      </w:r>
      <w:r w:rsidR="00BB14CC">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a to najmä:</w:t>
      </w:r>
    </w:p>
    <w:p w14:paraId="0D445BBE" w14:textId="052DC635"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B14CC">
        <w:rPr>
          <w:rFonts w:ascii="Arial" w:hAnsi="Arial" w:cs="Arial"/>
          <w:color w:val="000000" w:themeColor="text1"/>
          <w:sz w:val="19"/>
          <w:szCs w:val="19"/>
          <w:lang w:val="sk-SK"/>
        </w:rPr>
        <w:t>verejné obstarávanie</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a pod.),</w:t>
      </w:r>
    </w:p>
    <w:p w14:paraId="12804FE2" w14:textId="679DC9AC"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obsadením jednotlivých pozícií projektového tímu (uvedenie </w:t>
      </w:r>
      <w:r w:rsidR="00BB14CC">
        <w:rPr>
          <w:rFonts w:ascii="Arial" w:hAnsi="Arial" w:cs="Arial"/>
          <w:color w:val="000000" w:themeColor="text1"/>
          <w:sz w:val="19"/>
          <w:szCs w:val="19"/>
          <w:lang w:val="sk-SK"/>
        </w:rPr>
        <w:t>konkrétnych osôb</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 xml:space="preserve">jednotlivých </w:t>
      </w:r>
      <w:r w:rsidR="00BB14CC" w:rsidRPr="00D174CA">
        <w:rPr>
          <w:rFonts w:ascii="Arial" w:hAnsi="Arial" w:cs="Arial"/>
          <w:color w:val="000000" w:themeColor="text1"/>
          <w:sz w:val="19"/>
          <w:szCs w:val="19"/>
          <w:lang w:val="sk-SK"/>
        </w:rPr>
        <w:t>členo</w:t>
      </w:r>
      <w:r w:rsidR="00BB14CC">
        <w:rPr>
          <w:rFonts w:ascii="Arial" w:hAnsi="Arial" w:cs="Arial"/>
          <w:color w:val="000000" w:themeColor="text1"/>
          <w:sz w:val="19"/>
          <w:szCs w:val="19"/>
          <w:lang w:val="sk-SK"/>
        </w:rPr>
        <w:t>v</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tímu, resp. uvedenie kvalifikačných požiadaviek na jednotlivé pozície),</w:t>
      </w:r>
    </w:p>
    <w:p w14:paraId="5F854BFE" w14:textId="77777777"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17C146A3" w14:textId="77777777"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CBF9C40" w14:textId="77777777" w:rsidR="00343DB1" w:rsidRDefault="00E90B6B"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6FF6F12" w14:textId="77777777" w:rsidR="00050E16" w:rsidRDefault="00050E16" w:rsidP="001D5166">
      <w:pPr>
        <w:spacing w:before="120" w:after="120" w:line="288" w:lineRule="auto"/>
        <w:jc w:val="both"/>
        <w:rPr>
          <w:rFonts w:ascii="Arial" w:hAnsi="Arial" w:cs="Arial"/>
          <w:color w:val="000000" w:themeColor="text1"/>
          <w:sz w:val="19"/>
          <w:szCs w:val="19"/>
        </w:rPr>
      </w:pPr>
    </w:p>
    <w:p w14:paraId="7054F255" w14:textId="77777777" w:rsidR="00050E16" w:rsidRDefault="00050E16" w:rsidP="001D5166">
      <w:pPr>
        <w:spacing w:before="120" w:after="120" w:line="288" w:lineRule="auto"/>
        <w:jc w:val="both"/>
        <w:rPr>
          <w:rFonts w:ascii="Arial" w:hAnsi="Arial" w:cs="Arial"/>
          <w:color w:val="000000" w:themeColor="text1"/>
          <w:sz w:val="19"/>
          <w:szCs w:val="19"/>
        </w:rPr>
      </w:pPr>
    </w:p>
    <w:p w14:paraId="05E19D32" w14:textId="77777777" w:rsidR="00050E16" w:rsidRDefault="00050E16" w:rsidP="001D5166">
      <w:pPr>
        <w:spacing w:before="120" w:after="120" w:line="288" w:lineRule="auto"/>
        <w:jc w:val="both"/>
        <w:rPr>
          <w:rFonts w:ascii="Arial" w:hAnsi="Arial" w:cs="Arial"/>
          <w:color w:val="000000" w:themeColor="text1"/>
          <w:sz w:val="19"/>
          <w:szCs w:val="19"/>
        </w:rPr>
      </w:pPr>
    </w:p>
    <w:p w14:paraId="3B583373" w14:textId="77777777" w:rsidR="00050E16" w:rsidRDefault="00050E16" w:rsidP="001D5166">
      <w:pPr>
        <w:spacing w:before="120" w:after="120" w:line="288" w:lineRule="auto"/>
        <w:jc w:val="both"/>
        <w:rPr>
          <w:rFonts w:ascii="Arial" w:hAnsi="Arial" w:cs="Arial"/>
          <w:color w:val="000000" w:themeColor="text1"/>
          <w:sz w:val="19"/>
          <w:szCs w:val="19"/>
        </w:rPr>
      </w:pPr>
    </w:p>
    <w:p w14:paraId="41BA83AA" w14:textId="77777777" w:rsidR="00050E16" w:rsidRDefault="00050E16" w:rsidP="001D5166">
      <w:pPr>
        <w:spacing w:before="120" w:after="120" w:line="288" w:lineRule="auto"/>
        <w:jc w:val="both"/>
        <w:rPr>
          <w:rFonts w:ascii="Arial" w:hAnsi="Arial" w:cs="Arial"/>
          <w:color w:val="000000" w:themeColor="text1"/>
          <w:sz w:val="19"/>
          <w:szCs w:val="19"/>
        </w:rPr>
      </w:pPr>
    </w:p>
    <w:p w14:paraId="2B59F623" w14:textId="77777777" w:rsidR="00050E16" w:rsidRDefault="00050E16" w:rsidP="001D5166">
      <w:pPr>
        <w:spacing w:before="120" w:after="120" w:line="288" w:lineRule="auto"/>
        <w:jc w:val="both"/>
        <w:rPr>
          <w:rFonts w:ascii="Arial" w:hAnsi="Arial" w:cs="Arial"/>
          <w:color w:val="000000" w:themeColor="text1"/>
          <w:sz w:val="19"/>
          <w:szCs w:val="19"/>
        </w:rPr>
      </w:pPr>
    </w:p>
    <w:p w14:paraId="35446D57" w14:textId="77777777" w:rsidR="00050E16" w:rsidRDefault="00050E16" w:rsidP="001D5166">
      <w:pPr>
        <w:spacing w:before="120" w:after="120" w:line="288" w:lineRule="auto"/>
        <w:jc w:val="both"/>
        <w:rPr>
          <w:rFonts w:ascii="Arial" w:hAnsi="Arial" w:cs="Arial"/>
          <w:color w:val="000000" w:themeColor="text1"/>
          <w:sz w:val="19"/>
          <w:szCs w:val="19"/>
        </w:rPr>
      </w:pPr>
    </w:p>
    <w:p w14:paraId="1D23672B" w14:textId="77777777" w:rsidR="00050E16" w:rsidRDefault="00050E16" w:rsidP="001D5166">
      <w:pPr>
        <w:spacing w:before="120" w:after="120" w:line="288" w:lineRule="auto"/>
        <w:jc w:val="both"/>
        <w:rPr>
          <w:rFonts w:ascii="Arial" w:hAnsi="Arial" w:cs="Arial"/>
          <w:color w:val="000000" w:themeColor="text1"/>
          <w:sz w:val="19"/>
          <w:szCs w:val="19"/>
        </w:rPr>
      </w:pPr>
    </w:p>
    <w:p w14:paraId="723997D0" w14:textId="77777777" w:rsidR="00050E16" w:rsidRDefault="00050E16" w:rsidP="001D5166">
      <w:pPr>
        <w:spacing w:before="120" w:after="120" w:line="288" w:lineRule="auto"/>
        <w:jc w:val="both"/>
        <w:rPr>
          <w:rFonts w:ascii="Arial" w:hAnsi="Arial" w:cs="Arial"/>
          <w:color w:val="000000" w:themeColor="text1"/>
          <w:sz w:val="19"/>
          <w:szCs w:val="19"/>
        </w:rPr>
      </w:pPr>
    </w:p>
    <w:p w14:paraId="2681F36F" w14:textId="77777777" w:rsidR="00050E16" w:rsidRDefault="00050E16" w:rsidP="001D5166">
      <w:pPr>
        <w:spacing w:before="120" w:after="120" w:line="288" w:lineRule="auto"/>
        <w:jc w:val="both"/>
        <w:rPr>
          <w:rFonts w:ascii="Arial" w:hAnsi="Arial" w:cs="Arial"/>
          <w:color w:val="000000" w:themeColor="text1"/>
          <w:sz w:val="19"/>
          <w:szCs w:val="19"/>
        </w:rPr>
      </w:pPr>
    </w:p>
    <w:p w14:paraId="6264C050" w14:textId="77777777" w:rsidR="00050E16" w:rsidRDefault="00050E16" w:rsidP="001D5166">
      <w:pPr>
        <w:spacing w:before="120" w:after="120" w:line="288" w:lineRule="auto"/>
        <w:jc w:val="both"/>
        <w:rPr>
          <w:rFonts w:ascii="Arial" w:hAnsi="Arial" w:cs="Arial"/>
          <w:color w:val="000000" w:themeColor="text1"/>
          <w:sz w:val="19"/>
          <w:szCs w:val="19"/>
        </w:rPr>
      </w:pPr>
    </w:p>
    <w:p w14:paraId="4E32B8D8" w14:textId="77777777" w:rsidR="00050E16" w:rsidRPr="00D174CA" w:rsidRDefault="00050E16" w:rsidP="001D5166">
      <w:pPr>
        <w:spacing w:before="120" w:after="120" w:line="288" w:lineRule="auto"/>
        <w:jc w:val="both"/>
        <w:rPr>
          <w:rFonts w:ascii="Arial" w:hAnsi="Arial" w:cs="Arial"/>
          <w:color w:val="000000" w:themeColor="text1"/>
          <w:sz w:val="19"/>
          <w:szCs w:val="19"/>
        </w:rPr>
      </w:pPr>
    </w:p>
    <w:tbl>
      <w:tblPr>
        <w:tblStyle w:val="TableGrid3"/>
        <w:tblW w:w="4956" w:type="pct"/>
        <w:tblLook w:val="04A0" w:firstRow="1" w:lastRow="0" w:firstColumn="1" w:lastColumn="0" w:noHBand="0" w:noVBand="1"/>
      </w:tblPr>
      <w:tblGrid>
        <w:gridCol w:w="652"/>
        <w:gridCol w:w="2226"/>
        <w:gridCol w:w="3045"/>
        <w:gridCol w:w="1313"/>
        <w:gridCol w:w="1517"/>
        <w:gridCol w:w="6240"/>
      </w:tblGrid>
      <w:tr w:rsidR="00F573DD" w:rsidRPr="00D174CA" w14:paraId="6EAB06E9" w14:textId="77777777" w:rsidTr="00050E16">
        <w:trPr>
          <w:trHeight w:val="397"/>
        </w:trPr>
        <w:tc>
          <w:tcPr>
            <w:tcW w:w="217" w:type="pct"/>
            <w:shd w:val="clear" w:color="auto" w:fill="DEEAF6" w:themeFill="accent1" w:themeFillTint="33"/>
            <w:vAlign w:val="center"/>
            <w:hideMark/>
          </w:tcPr>
          <w:p w14:paraId="0DDA3691"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42" w:type="pct"/>
            <w:shd w:val="clear" w:color="auto" w:fill="DEEAF6" w:themeFill="accent1" w:themeFillTint="33"/>
            <w:vAlign w:val="center"/>
            <w:hideMark/>
          </w:tcPr>
          <w:p w14:paraId="076C2123"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15" w:type="pct"/>
            <w:shd w:val="clear" w:color="auto" w:fill="DEEAF6" w:themeFill="accent1" w:themeFillTint="33"/>
            <w:vAlign w:val="center"/>
            <w:hideMark/>
          </w:tcPr>
          <w:p w14:paraId="5A3FE1A1"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8" w:type="pct"/>
            <w:shd w:val="clear" w:color="auto" w:fill="DEEAF6" w:themeFill="accent1" w:themeFillTint="33"/>
            <w:vAlign w:val="center"/>
            <w:hideMark/>
          </w:tcPr>
          <w:p w14:paraId="5FBFB3E1"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5864A923"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081" w:type="pct"/>
            <w:shd w:val="clear" w:color="auto" w:fill="DEEAF6" w:themeFill="accent1" w:themeFillTint="33"/>
            <w:vAlign w:val="center"/>
            <w:hideMark/>
          </w:tcPr>
          <w:p w14:paraId="28B97ADC"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405C3CBB" w14:textId="77777777" w:rsidTr="00050E16">
        <w:trPr>
          <w:trHeight w:val="1830"/>
        </w:trPr>
        <w:tc>
          <w:tcPr>
            <w:tcW w:w="217" w:type="pct"/>
            <w:vMerge w:val="restart"/>
            <w:tcBorders>
              <w:top w:val="single" w:sz="4" w:space="0" w:color="auto"/>
              <w:left w:val="single" w:sz="4" w:space="0" w:color="auto"/>
              <w:bottom w:val="single" w:sz="4" w:space="0" w:color="auto"/>
              <w:right w:val="single" w:sz="4" w:space="0" w:color="auto"/>
            </w:tcBorders>
            <w:vAlign w:val="center"/>
            <w:hideMark/>
          </w:tcPr>
          <w:p w14:paraId="3235134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3.2</w:t>
            </w:r>
          </w:p>
        </w:tc>
        <w:tc>
          <w:tcPr>
            <w:tcW w:w="742" w:type="pct"/>
            <w:vMerge w:val="restart"/>
            <w:tcBorders>
              <w:top w:val="single" w:sz="4" w:space="0" w:color="auto"/>
              <w:left w:val="single" w:sz="4" w:space="0" w:color="auto"/>
              <w:bottom w:val="single" w:sz="4" w:space="0" w:color="auto"/>
              <w:right w:val="single" w:sz="4" w:space="0" w:color="auto"/>
            </w:tcBorders>
            <w:vAlign w:val="center"/>
            <w:hideMark/>
          </w:tcPr>
          <w:p w14:paraId="39325826"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prevádzkovej  a technickej udržateľnosti projektu</w:t>
            </w:r>
          </w:p>
        </w:tc>
        <w:tc>
          <w:tcPr>
            <w:tcW w:w="1015" w:type="pct"/>
            <w:vMerge w:val="restart"/>
            <w:tcBorders>
              <w:top w:val="single" w:sz="4" w:space="0" w:color="auto"/>
              <w:left w:val="single" w:sz="4" w:space="0" w:color="auto"/>
              <w:bottom w:val="single" w:sz="4" w:space="0" w:color="auto"/>
              <w:right w:val="single" w:sz="4" w:space="0" w:color="auto"/>
            </w:tcBorders>
            <w:vAlign w:val="center"/>
            <w:hideMark/>
          </w:tcPr>
          <w:p w14:paraId="5B6C8837"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38" w:type="pct"/>
            <w:vMerge w:val="restart"/>
            <w:tcBorders>
              <w:top w:val="single" w:sz="4" w:space="0" w:color="auto"/>
              <w:left w:val="single" w:sz="4" w:space="0" w:color="auto"/>
              <w:bottom w:val="single" w:sz="4" w:space="0" w:color="auto"/>
              <w:right w:val="single" w:sz="4" w:space="0" w:color="auto"/>
            </w:tcBorders>
            <w:vAlign w:val="center"/>
            <w:hideMark/>
          </w:tcPr>
          <w:p w14:paraId="6DB27AB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Bodové kritérium</w:t>
            </w:r>
          </w:p>
        </w:tc>
        <w:tc>
          <w:tcPr>
            <w:tcW w:w="506" w:type="pct"/>
            <w:tcBorders>
              <w:top w:val="single" w:sz="4" w:space="0" w:color="auto"/>
              <w:left w:val="single" w:sz="4" w:space="0" w:color="auto"/>
              <w:bottom w:val="single" w:sz="4" w:space="0" w:color="auto"/>
              <w:right w:val="single" w:sz="4" w:space="0" w:color="auto"/>
            </w:tcBorders>
            <w:vAlign w:val="center"/>
            <w:hideMark/>
          </w:tcPr>
          <w:p w14:paraId="731AF5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2081" w:type="pct"/>
            <w:tcBorders>
              <w:top w:val="single" w:sz="4" w:space="0" w:color="auto"/>
              <w:left w:val="single" w:sz="4" w:space="0" w:color="auto"/>
              <w:bottom w:val="single" w:sz="4" w:space="0" w:color="auto"/>
              <w:right w:val="single" w:sz="4" w:space="0" w:color="auto"/>
            </w:tcBorders>
            <w:vAlign w:val="center"/>
            <w:hideMark/>
          </w:tcPr>
          <w:p w14:paraId="6C52D257"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3176C3" w:rsidRPr="00D174CA" w14:paraId="4BAB5C51" w14:textId="77777777" w:rsidTr="00050E16">
        <w:trPr>
          <w:trHeight w:val="488"/>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2D92A5C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14:paraId="6DEEA6F2" w14:textId="77777777" w:rsidR="003176C3" w:rsidRPr="00D174CA" w:rsidRDefault="003176C3" w:rsidP="003176C3">
            <w:pPr>
              <w:spacing w:line="288" w:lineRule="auto"/>
              <w:rPr>
                <w:rFonts w:ascii="Arial" w:hAnsi="Arial" w:cs="Arial"/>
                <w:color w:val="000000" w:themeColor="text1"/>
                <w:sz w:val="19"/>
                <w:szCs w:val="19"/>
              </w:rPr>
            </w:pPr>
          </w:p>
        </w:tc>
        <w:tc>
          <w:tcPr>
            <w:tcW w:w="1015" w:type="pct"/>
            <w:vMerge/>
            <w:tcBorders>
              <w:top w:val="single" w:sz="4" w:space="0" w:color="auto"/>
              <w:left w:val="single" w:sz="4" w:space="0" w:color="auto"/>
              <w:bottom w:val="single" w:sz="4" w:space="0" w:color="auto"/>
              <w:right w:val="single" w:sz="4" w:space="0" w:color="auto"/>
            </w:tcBorders>
            <w:vAlign w:val="center"/>
            <w:hideMark/>
          </w:tcPr>
          <w:p w14:paraId="77878214" w14:textId="77777777" w:rsidR="003176C3" w:rsidRPr="00D174CA" w:rsidRDefault="003176C3" w:rsidP="003176C3">
            <w:pPr>
              <w:spacing w:line="288" w:lineRule="auto"/>
              <w:rPr>
                <w:rFonts w:ascii="Arial" w:hAnsi="Arial" w:cs="Arial"/>
                <w:color w:val="000000" w:themeColor="text1"/>
                <w:sz w:val="19"/>
                <w:szCs w:val="19"/>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14:paraId="24963653"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31AEC7C6"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w:t>
            </w:r>
          </w:p>
        </w:tc>
        <w:tc>
          <w:tcPr>
            <w:tcW w:w="2081" w:type="pct"/>
            <w:tcBorders>
              <w:top w:val="single" w:sz="4" w:space="0" w:color="auto"/>
              <w:left w:val="single" w:sz="4" w:space="0" w:color="auto"/>
              <w:bottom w:val="single" w:sz="4" w:space="0" w:color="auto"/>
              <w:right w:val="single" w:sz="4" w:space="0" w:color="auto"/>
            </w:tcBorders>
            <w:vAlign w:val="center"/>
            <w:hideMark/>
          </w:tcPr>
          <w:p w14:paraId="1932C48F"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3176C3" w:rsidRPr="00D174CA" w14:paraId="137CF75A" w14:textId="77777777" w:rsidTr="00050E16">
        <w:trPr>
          <w:trHeight w:val="495"/>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08017C60"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14:paraId="3C0D2666" w14:textId="77777777" w:rsidR="003176C3" w:rsidRPr="00D174CA" w:rsidRDefault="003176C3" w:rsidP="003176C3">
            <w:pPr>
              <w:spacing w:line="288" w:lineRule="auto"/>
              <w:rPr>
                <w:rFonts w:ascii="Arial" w:hAnsi="Arial" w:cs="Arial"/>
                <w:color w:val="000000" w:themeColor="text1"/>
                <w:sz w:val="19"/>
                <w:szCs w:val="19"/>
              </w:rPr>
            </w:pPr>
          </w:p>
        </w:tc>
        <w:tc>
          <w:tcPr>
            <w:tcW w:w="1015" w:type="pct"/>
            <w:vMerge/>
            <w:tcBorders>
              <w:top w:val="single" w:sz="4" w:space="0" w:color="auto"/>
              <w:left w:val="single" w:sz="4" w:space="0" w:color="auto"/>
              <w:bottom w:val="single" w:sz="4" w:space="0" w:color="auto"/>
              <w:right w:val="single" w:sz="4" w:space="0" w:color="auto"/>
            </w:tcBorders>
            <w:vAlign w:val="center"/>
            <w:hideMark/>
          </w:tcPr>
          <w:p w14:paraId="5F86E162" w14:textId="77777777" w:rsidR="003176C3" w:rsidRPr="00D174CA" w:rsidRDefault="003176C3" w:rsidP="003176C3">
            <w:pPr>
              <w:spacing w:line="288" w:lineRule="auto"/>
              <w:rPr>
                <w:rFonts w:ascii="Arial" w:hAnsi="Arial" w:cs="Arial"/>
                <w:color w:val="000000" w:themeColor="text1"/>
                <w:sz w:val="19"/>
                <w:szCs w:val="19"/>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14:paraId="54814DA2"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F8C224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081" w:type="pct"/>
            <w:tcBorders>
              <w:top w:val="single" w:sz="4" w:space="0" w:color="auto"/>
              <w:left w:val="single" w:sz="4" w:space="0" w:color="auto"/>
              <w:bottom w:val="single" w:sz="4" w:space="0" w:color="auto"/>
              <w:right w:val="single" w:sz="4" w:space="0" w:color="auto"/>
            </w:tcBorders>
            <w:vAlign w:val="center"/>
            <w:hideMark/>
          </w:tcPr>
          <w:p w14:paraId="3E0CFE1A"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C29EB3F" w14:textId="6545334F" w:rsidR="009C5022" w:rsidRPr="00D174CA" w:rsidRDefault="009C5022"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7A0B17">
        <w:rPr>
          <w:rFonts w:ascii="Arial" w:hAnsi="Arial" w:cs="Arial"/>
          <w:color w:val="000000" w:themeColor="text1"/>
          <w:sz w:val="19"/>
          <w:szCs w:val="19"/>
        </w:rPr>
        <w:t> </w:t>
      </w:r>
      <w:r w:rsidRPr="00D174CA">
        <w:rPr>
          <w:rFonts w:ascii="Arial" w:hAnsi="Arial" w:cs="Arial"/>
          <w:color w:val="000000" w:themeColor="text1"/>
          <w:sz w:val="19"/>
          <w:szCs w:val="19"/>
        </w:rPr>
        <w:t>časti</w:t>
      </w:r>
      <w:r w:rsidR="007A0B17">
        <w:rPr>
          <w:rFonts w:ascii="Arial" w:hAnsi="Arial" w:cs="Arial"/>
          <w:color w:val="000000" w:themeColor="text1"/>
          <w:sz w:val="19"/>
          <w:szCs w:val="19"/>
        </w:rPr>
        <w:t>ach ŽoNFP:</w:t>
      </w:r>
      <w:r w:rsidRPr="00D174CA">
        <w:rPr>
          <w:rFonts w:ascii="Arial" w:hAnsi="Arial" w:cs="Arial"/>
          <w:color w:val="000000" w:themeColor="text1"/>
          <w:sz w:val="19"/>
          <w:szCs w:val="19"/>
        </w:rPr>
        <w:t xml:space="preserve"> 7.3 Situácia po realizácii projektu a udržateľnosť projektu, 7.4 Administratívna a prevádzková kapacita žiadateľa a 13. Identifikácia rizík a</w:t>
      </w:r>
      <w:r w:rsidR="001A0CBE">
        <w:rPr>
          <w:rFonts w:ascii="Arial" w:hAnsi="Arial" w:cs="Arial"/>
          <w:color w:val="000000" w:themeColor="text1"/>
          <w:sz w:val="19"/>
          <w:szCs w:val="19"/>
        </w:rPr>
        <w:t xml:space="preserve"> prostriedky na ich elimináciu, </w:t>
      </w:r>
      <w:r w:rsidRPr="00D174CA">
        <w:rPr>
          <w:rFonts w:ascii="Arial" w:hAnsi="Arial" w:cs="Arial"/>
          <w:color w:val="000000" w:themeColor="text1"/>
          <w:sz w:val="19"/>
          <w:szCs w:val="19"/>
        </w:rPr>
        <w:t>príloh</w:t>
      </w:r>
      <w:r w:rsidR="001A0CBE">
        <w:rPr>
          <w:rFonts w:ascii="Arial" w:hAnsi="Arial" w:cs="Arial"/>
          <w:color w:val="000000" w:themeColor="text1"/>
          <w:sz w:val="19"/>
          <w:szCs w:val="19"/>
        </w:rPr>
        <w:t>a</w:t>
      </w:r>
      <w:r w:rsidRPr="00D174CA">
        <w:rPr>
          <w:rFonts w:ascii="Arial" w:hAnsi="Arial" w:cs="Arial"/>
          <w:color w:val="000000" w:themeColor="text1"/>
          <w:sz w:val="19"/>
          <w:szCs w:val="19"/>
        </w:rPr>
        <w:t xml:space="preserve"> Opis projektu.</w:t>
      </w:r>
    </w:p>
    <w:p w14:paraId="2F32A887" w14:textId="77777777" w:rsidR="009C5022" w:rsidRPr="00D174CA" w:rsidRDefault="009C5022" w:rsidP="001D51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45781850"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technického zázemia pre udržanie výsledkov projektu,</w:t>
      </w:r>
    </w:p>
    <w:p w14:paraId="2B4983AA"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3E4CD8FD"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52D3FA6" w14:textId="77777777" w:rsidR="009C5022" w:rsidRPr="00D174CA" w:rsidRDefault="009C5022" w:rsidP="001D51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233BEE17" w14:textId="4B75CC7A" w:rsidR="0048400A" w:rsidRPr="00D174CA" w:rsidRDefault="009C5022"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3"/>
        <w:tblW w:w="5000" w:type="pct"/>
        <w:tblLook w:val="04A0" w:firstRow="1" w:lastRow="0" w:firstColumn="1" w:lastColumn="0" w:noHBand="0" w:noVBand="1"/>
      </w:tblPr>
      <w:tblGrid>
        <w:gridCol w:w="653"/>
        <w:gridCol w:w="14473"/>
      </w:tblGrid>
      <w:tr w:rsidR="00F573DD" w:rsidRPr="00D174CA" w14:paraId="5DF815A2"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2602B8F1" w14:textId="77777777" w:rsidR="00343DB1" w:rsidRPr="00D174CA" w:rsidRDefault="00343DB1" w:rsidP="00C41BCC">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4.</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7DB0E5" w14:textId="77777777" w:rsidR="00343DB1" w:rsidRPr="00D174CA" w:rsidRDefault="00343DB1" w:rsidP="00343DB1">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Finančná a ekonomická stránka projektu</w:t>
            </w:r>
          </w:p>
        </w:tc>
      </w:tr>
    </w:tbl>
    <w:p w14:paraId="1162DCE5" w14:textId="77777777" w:rsidR="00D02CC2" w:rsidRPr="00D174CA" w:rsidRDefault="00D02CC2" w:rsidP="00092F19">
      <w:pPr>
        <w:spacing w:after="0"/>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3E16B6CB" w14:textId="77777777" w:rsidTr="00C41BCC">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C0E608" w14:textId="77777777" w:rsidR="00343DB1" w:rsidRPr="00D174CA" w:rsidRDefault="00343DB1" w:rsidP="00C41BCC">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457428" w14:textId="77777777" w:rsidR="00343DB1" w:rsidRPr="00D174CA" w:rsidRDefault="00343DB1" w:rsidP="00C41BCC">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8605A9" w14:textId="77777777" w:rsidR="00343DB1" w:rsidRPr="00D174CA" w:rsidRDefault="00343DB1" w:rsidP="00C41BCC">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940A26" w14:textId="77777777" w:rsidR="00343DB1" w:rsidRPr="00D174CA" w:rsidRDefault="00343DB1" w:rsidP="00C41BCC">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6210E" w14:textId="77777777" w:rsidR="00343DB1" w:rsidRPr="00D174CA" w:rsidRDefault="00343DB1" w:rsidP="00C41BCC">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3EFA57" w14:textId="77777777" w:rsidR="00343DB1" w:rsidRPr="00D174CA" w:rsidRDefault="00343DB1" w:rsidP="00C41BCC">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23EDA35" w14:textId="77777777" w:rsidTr="001A438D">
        <w:trPr>
          <w:trHeight w:val="1255"/>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086F65C3"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4.1</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349F9F6A"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Vecná oprávnenosť výdavkov projektu - obsahová oprávnenosť, účelnosť a účinnosť</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6AB37A79" w14:textId="77777777" w:rsidR="003176C3" w:rsidRPr="00D174CA" w:rsidRDefault="003176C3" w:rsidP="00092F19">
            <w:pPr>
              <w:pStyle w:val="Normlnywebov"/>
              <w:spacing w:before="0" w:beforeAutospacing="0" w:after="0" w:afterAutospacing="0"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D174CA">
              <w:rPr>
                <w:rFonts w:ascii="Arial" w:hAnsi="Arial" w:cs="Arial"/>
                <w:color w:val="000000" w:themeColor="text1"/>
                <w:sz w:val="19"/>
                <w:szCs w:val="19"/>
              </w:rPr>
              <w:t>účinnosti (t.j. plnenie stanovených cieľov a dosahovanie plánovaných výsledkov).</w:t>
            </w:r>
          </w:p>
          <w:p w14:paraId="624E5BDC" w14:textId="7D39F459" w:rsidR="003176C3" w:rsidRPr="00D174CA" w:rsidRDefault="003176C3" w:rsidP="00092F19">
            <w:pPr>
              <w:spacing w:line="288" w:lineRule="auto"/>
              <w:jc w:val="both"/>
              <w:rPr>
                <w:rFonts w:ascii="Arial" w:hAnsi="Arial" w:cs="Arial"/>
                <w:i/>
                <w:color w:val="000000" w:themeColor="text1"/>
                <w:sz w:val="19"/>
                <w:szCs w:val="19"/>
              </w:rPr>
            </w:pPr>
            <w:r w:rsidRPr="00D174CA">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326E328"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tcPr>
          <w:p w14:paraId="35E57D61"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áno</w:t>
            </w:r>
          </w:p>
        </w:tc>
        <w:tc>
          <w:tcPr>
            <w:tcW w:w="1576" w:type="pct"/>
            <w:tcBorders>
              <w:top w:val="single" w:sz="4" w:space="0" w:color="auto"/>
              <w:left w:val="single" w:sz="4" w:space="0" w:color="auto"/>
              <w:bottom w:val="single" w:sz="4" w:space="0" w:color="auto"/>
              <w:right w:val="single" w:sz="4" w:space="0" w:color="auto"/>
            </w:tcBorders>
            <w:vAlign w:val="center"/>
          </w:tcPr>
          <w:p w14:paraId="4007B1DA"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3176C3" w:rsidRPr="00D174CA" w14:paraId="49F7160B" w14:textId="77777777" w:rsidTr="00A56A3B">
        <w:trPr>
          <w:trHeight w:val="1720"/>
        </w:trPr>
        <w:tc>
          <w:tcPr>
            <w:tcW w:w="216" w:type="pct"/>
            <w:vMerge/>
            <w:tcBorders>
              <w:top w:val="single" w:sz="4" w:space="0" w:color="auto"/>
              <w:left w:val="single" w:sz="4" w:space="0" w:color="auto"/>
              <w:bottom w:val="single" w:sz="4" w:space="0" w:color="auto"/>
              <w:right w:val="single" w:sz="4" w:space="0" w:color="auto"/>
            </w:tcBorders>
            <w:vAlign w:val="center"/>
          </w:tcPr>
          <w:p w14:paraId="4045C6D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4FEA3106" w14:textId="77777777" w:rsidR="003176C3" w:rsidRPr="00D174CA" w:rsidRDefault="003176C3" w:rsidP="00A56A3B">
            <w:pPr>
              <w:spacing w:line="288" w:lineRule="auto"/>
              <w:rPr>
                <w:rFonts w:ascii="Arial" w:eastAsiaTheme="minorHAnsi"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66679AE1" w14:textId="77777777" w:rsidR="003176C3" w:rsidRPr="00D174CA" w:rsidRDefault="003176C3" w:rsidP="00A56A3B">
            <w:pPr>
              <w:spacing w:line="288" w:lineRule="auto"/>
              <w:rPr>
                <w:rFonts w:ascii="Arial" w:eastAsiaTheme="minorHAnsi" w:hAnsi="Arial" w:cs="Arial"/>
                <w:i/>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2FAD9290" w14:textId="77777777" w:rsidR="003176C3" w:rsidRPr="00D174CA" w:rsidRDefault="003176C3" w:rsidP="00A56A3B">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0DC7C93" w14:textId="77777777" w:rsidR="003176C3" w:rsidRPr="00D174CA" w:rsidRDefault="003176C3" w:rsidP="00A56A3B">
            <w:pPr>
              <w:spacing w:line="288" w:lineRule="auto"/>
              <w:jc w:val="center"/>
              <w:rPr>
                <w:rFonts w:ascii="Arial" w:eastAsiaTheme="minorHAnsi" w:hAnsi="Arial" w:cs="Arial"/>
                <w:color w:val="000000" w:themeColor="text1"/>
                <w:sz w:val="19"/>
                <w:szCs w:val="19"/>
              </w:rPr>
            </w:pPr>
            <w:r w:rsidRPr="00D174CA">
              <w:rPr>
                <w:rFonts w:ascii="Arial" w:hAnsi="Arial" w:cs="Arial"/>
                <w:color w:val="000000" w:themeColor="text1"/>
                <w:sz w:val="19"/>
                <w:szCs w:val="19"/>
              </w:rPr>
              <w:t>nie</w:t>
            </w:r>
          </w:p>
        </w:tc>
        <w:tc>
          <w:tcPr>
            <w:tcW w:w="1576" w:type="pct"/>
            <w:tcBorders>
              <w:top w:val="single" w:sz="4" w:space="0" w:color="auto"/>
              <w:left w:val="single" w:sz="4" w:space="0" w:color="auto"/>
              <w:bottom w:val="single" w:sz="4" w:space="0" w:color="auto"/>
              <w:right w:val="single" w:sz="4" w:space="0" w:color="auto"/>
            </w:tcBorders>
            <w:vAlign w:val="center"/>
          </w:tcPr>
          <w:p w14:paraId="15A3DA36"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27158854" w14:textId="77777777" w:rsidR="001A438D" w:rsidRPr="00D174CA" w:rsidRDefault="001A438D" w:rsidP="00092F19">
      <w:pPr>
        <w:spacing w:before="60" w:after="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žiadosť o NFP – 11. Rozpočet projektu, príloha Opis projektu, príloha Rozpočet projektu.</w:t>
      </w:r>
    </w:p>
    <w:p w14:paraId="001BBA50"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42C74097"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105BD2A" w14:textId="2B4EB489"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musia byť v súlade so zoznamom oprávnených výdavkov uvedených v</w:t>
      </w:r>
      <w:r w:rsidR="0010554F">
        <w:rPr>
          <w:rFonts w:ascii="Arial" w:eastAsiaTheme="minorHAnsi" w:hAnsi="Arial" w:cs="Arial"/>
          <w:color w:val="000000" w:themeColor="text1"/>
          <w:sz w:val="19"/>
          <w:szCs w:val="19"/>
          <w:bdr w:val="none" w:sz="0" w:space="0" w:color="auto"/>
          <w:lang w:val="sk-SK"/>
        </w:rPr>
        <w:t>o</w:t>
      </w:r>
      <w:r w:rsidRPr="00D174CA">
        <w:rPr>
          <w:rFonts w:ascii="Arial" w:eastAsiaTheme="minorHAnsi" w:hAnsi="Arial" w:cs="Arial"/>
          <w:color w:val="000000" w:themeColor="text1"/>
          <w:sz w:val="19"/>
          <w:szCs w:val="19"/>
          <w:bdr w:val="none" w:sz="0" w:space="0" w:color="auto"/>
          <w:lang w:val="sk-SK"/>
        </w:rPr>
        <w:t xml:space="preserve"> výzve na predkladanie žiadostí o NFP,</w:t>
      </w:r>
    </w:p>
    <w:p w14:paraId="0436FA75"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4C331A44"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F8392A5"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559DAC04"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V prípade identifikácie neoprávnených výdavkov projektu z dôvodu matematickej chyby vzniknutej vo výpočte finančnej analýzy sa v procese odborného hodnotenia výška celkových oprávnených výdavkov projektu adekvátne zníži a konkrétne skutočnosti – identifikáciu neoprávnených výdavkov, sumu identifikovaných neoprávnených výdavkov a zdôvodnenie hodnotiteľ uvedie v komentári hodnotiaceho hárku.</w:t>
      </w:r>
    </w:p>
    <w:p w14:paraId="1CDCFAC2" w14:textId="77777777" w:rsidR="00607496" w:rsidRPr="00D174CA" w:rsidRDefault="001A438D" w:rsidP="00092F19">
      <w:pPr>
        <w:spacing w:before="60" w:after="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3"/>
        <w:tblW w:w="4957" w:type="pct"/>
        <w:tblLook w:val="04A0" w:firstRow="1" w:lastRow="0" w:firstColumn="1" w:lastColumn="0" w:noHBand="0" w:noVBand="1"/>
      </w:tblPr>
      <w:tblGrid>
        <w:gridCol w:w="650"/>
        <w:gridCol w:w="1868"/>
        <w:gridCol w:w="5528"/>
        <w:gridCol w:w="1314"/>
        <w:gridCol w:w="1518"/>
        <w:gridCol w:w="4118"/>
      </w:tblGrid>
      <w:tr w:rsidR="00F573DD" w:rsidRPr="00D174CA" w14:paraId="6AC64CCA" w14:textId="77777777" w:rsidTr="00092F19">
        <w:trPr>
          <w:trHeight w:val="397"/>
        </w:trPr>
        <w:tc>
          <w:tcPr>
            <w:tcW w:w="217" w:type="pct"/>
            <w:shd w:val="clear" w:color="auto" w:fill="DEEAF6" w:themeFill="accent1" w:themeFillTint="33"/>
            <w:vAlign w:val="center"/>
            <w:hideMark/>
          </w:tcPr>
          <w:p w14:paraId="648CAE21"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623" w:type="pct"/>
            <w:shd w:val="clear" w:color="auto" w:fill="DEEAF6" w:themeFill="accent1" w:themeFillTint="33"/>
            <w:vAlign w:val="center"/>
            <w:hideMark/>
          </w:tcPr>
          <w:p w14:paraId="04011709"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843" w:type="pct"/>
            <w:shd w:val="clear" w:color="auto" w:fill="DEEAF6" w:themeFill="accent1" w:themeFillTint="33"/>
            <w:vAlign w:val="center"/>
            <w:hideMark/>
          </w:tcPr>
          <w:p w14:paraId="38DD6F17"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8" w:type="pct"/>
            <w:shd w:val="clear" w:color="auto" w:fill="DEEAF6" w:themeFill="accent1" w:themeFillTint="33"/>
            <w:vAlign w:val="center"/>
            <w:hideMark/>
          </w:tcPr>
          <w:p w14:paraId="21FB8F63"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4AB88E20"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373" w:type="pct"/>
            <w:shd w:val="clear" w:color="auto" w:fill="DEEAF6" w:themeFill="accent1" w:themeFillTint="33"/>
            <w:vAlign w:val="center"/>
            <w:hideMark/>
          </w:tcPr>
          <w:p w14:paraId="25312E34"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6A00B027" w14:textId="77777777" w:rsidTr="00092F19">
        <w:trPr>
          <w:trHeight w:val="540"/>
        </w:trPr>
        <w:tc>
          <w:tcPr>
            <w:tcW w:w="217" w:type="pct"/>
            <w:vMerge w:val="restart"/>
            <w:tcBorders>
              <w:top w:val="single" w:sz="4" w:space="0" w:color="auto"/>
              <w:left w:val="single" w:sz="4" w:space="0" w:color="auto"/>
              <w:right w:val="single" w:sz="4" w:space="0" w:color="auto"/>
            </w:tcBorders>
            <w:vAlign w:val="center"/>
          </w:tcPr>
          <w:p w14:paraId="547CE1A9"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4.2</w:t>
            </w:r>
          </w:p>
        </w:tc>
        <w:tc>
          <w:tcPr>
            <w:tcW w:w="623" w:type="pct"/>
            <w:vMerge w:val="restart"/>
            <w:tcBorders>
              <w:top w:val="single" w:sz="4" w:space="0" w:color="auto"/>
              <w:left w:val="single" w:sz="4" w:space="0" w:color="auto"/>
              <w:right w:val="single" w:sz="4" w:space="0" w:color="auto"/>
            </w:tcBorders>
            <w:vAlign w:val="center"/>
          </w:tcPr>
          <w:p w14:paraId="55E9E909"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Efektívnosť a hospodárnosť výdavkov projektu</w:t>
            </w:r>
          </w:p>
        </w:tc>
        <w:tc>
          <w:tcPr>
            <w:tcW w:w="1843" w:type="pct"/>
            <w:vMerge w:val="restart"/>
            <w:tcBorders>
              <w:top w:val="single" w:sz="4" w:space="0" w:color="auto"/>
              <w:left w:val="single" w:sz="4" w:space="0" w:color="auto"/>
              <w:right w:val="single" w:sz="4" w:space="0" w:color="auto"/>
            </w:tcBorders>
            <w:vAlign w:val="center"/>
          </w:tcPr>
          <w:p w14:paraId="099DD38B" w14:textId="77777777" w:rsidR="003176C3" w:rsidRPr="00D174CA" w:rsidRDefault="003176C3" w:rsidP="00092F19">
            <w:pPr>
              <w:widowControl w:val="0"/>
              <w:spacing w:line="288" w:lineRule="auto"/>
              <w:jc w:val="both"/>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6D6CAB86" w14:textId="77777777" w:rsidR="003176C3" w:rsidRPr="00D174CA" w:rsidRDefault="003176C3" w:rsidP="00092F19">
            <w:pPr>
              <w:widowControl w:val="0"/>
              <w:spacing w:line="288" w:lineRule="auto"/>
              <w:jc w:val="both"/>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CFD37C6" w14:textId="77777777" w:rsidR="003176C3" w:rsidRPr="00092F19" w:rsidRDefault="003176C3" w:rsidP="00092F19">
            <w:pPr>
              <w:spacing w:line="288" w:lineRule="auto"/>
              <w:jc w:val="both"/>
              <w:rPr>
                <w:rFonts w:ascii="Arial" w:hAnsi="Arial" w:cs="Arial"/>
                <w:color w:val="000000" w:themeColor="text1"/>
                <w:sz w:val="8"/>
                <w:szCs w:val="8"/>
              </w:rPr>
            </w:pPr>
          </w:p>
          <w:p w14:paraId="1951B020" w14:textId="6594FCBA" w:rsidR="003176C3" w:rsidRPr="00D174CA" w:rsidRDefault="003176C3" w:rsidP="00092F19">
            <w:pPr>
              <w:widowControl w:val="0"/>
              <w:spacing w:line="288" w:lineRule="auto"/>
              <w:jc w:val="both"/>
              <w:rPr>
                <w:rFonts w:ascii="Arial" w:hAnsi="Arial" w:cs="Arial"/>
                <w:i/>
                <w:color w:val="000000" w:themeColor="text1"/>
                <w:sz w:val="19"/>
                <w:szCs w:val="19"/>
                <w:bdr w:val="none" w:sz="0" w:space="0" w:color="auto" w:frame="1"/>
              </w:rPr>
            </w:pPr>
            <w:r w:rsidRPr="00D174CA">
              <w:rPr>
                <w:rFonts w:ascii="Arial" w:hAnsi="Arial" w:cs="Arial"/>
                <w:i/>
                <w:color w:val="000000" w:themeColor="text1"/>
                <w:sz w:val="19"/>
                <w:szCs w:val="19"/>
                <w:bdr w:val="none" w:sz="0" w:space="0" w:color="auto" w:frame="1"/>
              </w:rPr>
              <w:t>Pozn.:</w:t>
            </w:r>
            <w:r w:rsidR="00092F19">
              <w:rPr>
                <w:rFonts w:ascii="Arial" w:hAnsi="Arial" w:cs="Arial"/>
                <w:i/>
                <w:color w:val="000000" w:themeColor="text1"/>
                <w:sz w:val="19"/>
                <w:szCs w:val="19"/>
                <w:bdr w:val="none" w:sz="0" w:space="0" w:color="auto" w:frame="1"/>
              </w:rPr>
              <w:t xml:space="preserve"> </w:t>
            </w:r>
            <w:r w:rsidRPr="00D174CA">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w:t>
            </w:r>
          </w:p>
          <w:p w14:paraId="6DDE8594" w14:textId="77777777" w:rsidR="003176C3" w:rsidRPr="00092F19" w:rsidRDefault="003176C3" w:rsidP="00092F19">
            <w:pPr>
              <w:widowControl w:val="0"/>
              <w:spacing w:line="288" w:lineRule="auto"/>
              <w:jc w:val="both"/>
              <w:rPr>
                <w:rFonts w:ascii="Arial" w:hAnsi="Arial" w:cs="Arial"/>
                <w:i/>
                <w:color w:val="000000" w:themeColor="text1"/>
                <w:sz w:val="8"/>
                <w:szCs w:val="8"/>
                <w:bdr w:val="none" w:sz="0" w:space="0" w:color="auto" w:frame="1"/>
              </w:rPr>
            </w:pPr>
          </w:p>
          <w:p w14:paraId="0CB76353" w14:textId="77777777" w:rsidR="003176C3" w:rsidRPr="00D174CA" w:rsidRDefault="003176C3" w:rsidP="00092F19">
            <w:pPr>
              <w:widowControl w:val="0"/>
              <w:spacing w:line="288" w:lineRule="auto"/>
              <w:jc w:val="both"/>
              <w:rPr>
                <w:rFonts w:ascii="Arial" w:hAnsi="Arial" w:cs="Arial"/>
                <w:i/>
                <w:color w:val="000000" w:themeColor="text1"/>
                <w:sz w:val="19"/>
                <w:szCs w:val="19"/>
                <w:u w:color="000000"/>
              </w:rPr>
            </w:pPr>
            <w:r w:rsidRPr="0026157D">
              <w:rPr>
                <w:rFonts w:ascii="Arial" w:hAnsi="Arial" w:cs="Arial"/>
                <w:i/>
                <w:iCs/>
                <w:color w:val="000000"/>
                <w:sz w:val="19"/>
                <w:szCs w:val="19"/>
                <w:bdr w:val="none" w:sz="0" w:space="0" w:color="auto" w:frame="1"/>
              </w:rPr>
              <w:t>Pri posudzovaní hospodárnosti a efektívnosti výdavkov projektu sa berie do úvahy výška výdavkov projektu po ich prípadnom znížení odborným hodnotiteľom.</w:t>
            </w:r>
          </w:p>
        </w:tc>
        <w:tc>
          <w:tcPr>
            <w:tcW w:w="438" w:type="pct"/>
            <w:vMerge w:val="restart"/>
            <w:tcBorders>
              <w:top w:val="single" w:sz="4" w:space="0" w:color="auto"/>
              <w:left w:val="single" w:sz="4" w:space="0" w:color="auto"/>
              <w:right w:val="single" w:sz="4" w:space="0" w:color="auto"/>
            </w:tcBorders>
            <w:vAlign w:val="center"/>
          </w:tcPr>
          <w:p w14:paraId="726A11A2"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6" w:type="pct"/>
            <w:tcBorders>
              <w:top w:val="single" w:sz="4" w:space="0" w:color="auto"/>
              <w:left w:val="single" w:sz="4" w:space="0" w:color="auto"/>
              <w:bottom w:val="single" w:sz="4" w:space="0" w:color="auto"/>
              <w:right w:val="single" w:sz="4" w:space="0" w:color="auto"/>
            </w:tcBorders>
            <w:vAlign w:val="center"/>
          </w:tcPr>
          <w:p w14:paraId="6A3373AD"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u w:color="000000"/>
              </w:rPr>
              <w:t>áno</w:t>
            </w:r>
          </w:p>
        </w:tc>
        <w:tc>
          <w:tcPr>
            <w:tcW w:w="1373" w:type="pct"/>
            <w:tcBorders>
              <w:top w:val="single" w:sz="4" w:space="0" w:color="auto"/>
              <w:left w:val="single" w:sz="4" w:space="0" w:color="auto"/>
              <w:bottom w:val="single" w:sz="4" w:space="0" w:color="auto"/>
              <w:right w:val="single" w:sz="4" w:space="0" w:color="auto"/>
            </w:tcBorders>
            <w:vAlign w:val="center"/>
          </w:tcPr>
          <w:p w14:paraId="52E9AF8E"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3176C3" w:rsidRPr="00D174CA" w14:paraId="38B1FC9A" w14:textId="77777777" w:rsidTr="00092F19">
        <w:trPr>
          <w:trHeight w:val="2179"/>
        </w:trPr>
        <w:tc>
          <w:tcPr>
            <w:tcW w:w="217" w:type="pct"/>
            <w:vMerge/>
            <w:tcBorders>
              <w:left w:val="single" w:sz="4" w:space="0" w:color="auto"/>
              <w:right w:val="single" w:sz="4" w:space="0" w:color="auto"/>
            </w:tcBorders>
            <w:vAlign w:val="center"/>
          </w:tcPr>
          <w:p w14:paraId="3772B2A4" w14:textId="77777777" w:rsidR="003176C3" w:rsidRPr="00D174CA" w:rsidRDefault="003176C3" w:rsidP="00092F19">
            <w:pPr>
              <w:spacing w:line="288" w:lineRule="auto"/>
              <w:jc w:val="center"/>
              <w:rPr>
                <w:rFonts w:ascii="Arial" w:hAnsi="Arial" w:cs="Arial"/>
                <w:color w:val="000000" w:themeColor="text1"/>
                <w:sz w:val="19"/>
                <w:szCs w:val="19"/>
              </w:rPr>
            </w:pPr>
          </w:p>
        </w:tc>
        <w:tc>
          <w:tcPr>
            <w:tcW w:w="623" w:type="pct"/>
            <w:vMerge/>
            <w:tcBorders>
              <w:left w:val="single" w:sz="4" w:space="0" w:color="auto"/>
              <w:right w:val="single" w:sz="4" w:space="0" w:color="auto"/>
            </w:tcBorders>
            <w:vAlign w:val="center"/>
          </w:tcPr>
          <w:p w14:paraId="463C1BB0" w14:textId="77777777" w:rsidR="003176C3" w:rsidRPr="00D174CA" w:rsidRDefault="003176C3" w:rsidP="00092F19">
            <w:pPr>
              <w:spacing w:line="288" w:lineRule="auto"/>
              <w:rPr>
                <w:rFonts w:ascii="Arial" w:hAnsi="Arial" w:cs="Arial"/>
                <w:color w:val="000000" w:themeColor="text1"/>
                <w:sz w:val="19"/>
                <w:szCs w:val="19"/>
              </w:rPr>
            </w:pPr>
          </w:p>
        </w:tc>
        <w:tc>
          <w:tcPr>
            <w:tcW w:w="1843" w:type="pct"/>
            <w:vMerge/>
            <w:tcBorders>
              <w:left w:val="single" w:sz="4" w:space="0" w:color="auto"/>
              <w:right w:val="single" w:sz="4" w:space="0" w:color="auto"/>
            </w:tcBorders>
            <w:vAlign w:val="center"/>
          </w:tcPr>
          <w:p w14:paraId="0AFF0E2D" w14:textId="77777777" w:rsidR="003176C3" w:rsidRPr="00D174CA" w:rsidRDefault="003176C3" w:rsidP="00092F19">
            <w:pPr>
              <w:spacing w:line="288" w:lineRule="auto"/>
              <w:rPr>
                <w:rFonts w:ascii="Arial" w:hAnsi="Arial" w:cs="Arial"/>
                <w:i/>
                <w:color w:val="000000" w:themeColor="text1"/>
                <w:sz w:val="19"/>
                <w:szCs w:val="19"/>
                <w:u w:color="000000"/>
              </w:rPr>
            </w:pPr>
          </w:p>
        </w:tc>
        <w:tc>
          <w:tcPr>
            <w:tcW w:w="438" w:type="pct"/>
            <w:vMerge/>
            <w:tcBorders>
              <w:left w:val="single" w:sz="4" w:space="0" w:color="auto"/>
              <w:right w:val="single" w:sz="4" w:space="0" w:color="auto"/>
            </w:tcBorders>
            <w:vAlign w:val="center"/>
          </w:tcPr>
          <w:p w14:paraId="75CF82A6" w14:textId="77777777" w:rsidR="003176C3" w:rsidRPr="00D174CA" w:rsidRDefault="003176C3" w:rsidP="00092F19">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right w:val="single" w:sz="4" w:space="0" w:color="auto"/>
            </w:tcBorders>
            <w:vAlign w:val="center"/>
          </w:tcPr>
          <w:p w14:paraId="34D42440"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u w:color="000000"/>
              </w:rPr>
              <w:t>nie</w:t>
            </w:r>
          </w:p>
        </w:tc>
        <w:tc>
          <w:tcPr>
            <w:tcW w:w="1373" w:type="pct"/>
            <w:tcBorders>
              <w:top w:val="single" w:sz="4" w:space="0" w:color="auto"/>
              <w:left w:val="single" w:sz="4" w:space="0" w:color="auto"/>
              <w:right w:val="single" w:sz="4" w:space="0" w:color="auto"/>
            </w:tcBorders>
            <w:vAlign w:val="center"/>
          </w:tcPr>
          <w:p w14:paraId="497F6E29"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tc>
      </w:tr>
    </w:tbl>
    <w:p w14:paraId="50AF4DF6" w14:textId="0B85C994" w:rsidR="0048400A" w:rsidRPr="00C8207B" w:rsidRDefault="00FE7708" w:rsidP="0048400A">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11. Rozpočet projektu, príloha Opis projektu, príloha Rozpočet projektu, príloha </w:t>
      </w:r>
      <w:r w:rsidR="0048400A">
        <w:rPr>
          <w:rFonts w:ascii="Arial" w:hAnsi="Arial" w:cs="Arial"/>
          <w:color w:val="000000" w:themeColor="text1"/>
          <w:sz w:val="19"/>
          <w:szCs w:val="19"/>
        </w:rPr>
        <w:t>Podklady k rozpočtu projektu.</w:t>
      </w:r>
    </w:p>
    <w:p w14:paraId="3A61EF01" w14:textId="77777777" w:rsidR="00FE7708" w:rsidRPr="00092F19" w:rsidRDefault="00FE7708"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5A1AC890" w14:textId="2DE99103" w:rsidR="00FE7708" w:rsidRPr="00092F19" w:rsidRDefault="00FE7708" w:rsidP="00092F19">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dodržanie jednotlivých</w:t>
      </w:r>
      <w:r w:rsidR="003C2F96" w:rsidRPr="00092F19">
        <w:rPr>
          <w:rFonts w:ascii="Arial" w:eastAsiaTheme="minorHAnsi" w:hAnsi="Arial" w:cs="Arial"/>
          <w:color w:val="000000" w:themeColor="text1"/>
          <w:sz w:val="19"/>
          <w:szCs w:val="19"/>
          <w:bdr w:val="none" w:sz="0" w:space="0" w:color="auto"/>
          <w:lang w:val="sk-SK"/>
        </w:rPr>
        <w:t xml:space="preserve"> percentuálnych a</w:t>
      </w:r>
      <w:r w:rsidRPr="00092F19">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508D15ED" w14:textId="77777777" w:rsidR="00FE7708" w:rsidRPr="00092F19" w:rsidRDefault="00FE7708" w:rsidP="00092F19">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4F8F083A" w14:textId="6E7D11B3" w:rsidR="00FE7708" w:rsidRPr="00092F19" w:rsidRDefault="00FE7708" w:rsidP="00092F19">
      <w:pPr>
        <w:pStyle w:val="Predvolen"/>
        <w:numPr>
          <w:ilvl w:val="0"/>
          <w:numId w:val="46"/>
        </w:numPr>
        <w:spacing w:line="288" w:lineRule="auto"/>
        <w:rPr>
          <w:rFonts w:ascii="Arial" w:hAnsi="Arial" w:cs="Arial"/>
          <w:color w:val="000000" w:themeColor="text1"/>
          <w:sz w:val="19"/>
          <w:szCs w:val="19"/>
          <w:lang w:val="sk-SK"/>
        </w:rPr>
      </w:pPr>
      <w:r w:rsidRPr="00092F19">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E31B4A" w:rsidRPr="00092F19">
        <w:rPr>
          <w:rFonts w:ascii="Arial" w:hAnsi="Arial" w:cs="Arial"/>
          <w:color w:val="000000" w:themeColor="text1"/>
          <w:sz w:val="19"/>
          <w:szCs w:val="19"/>
          <w:lang w:val="sk-SK"/>
        </w:rPr>
        <w:t>/prieskumu trhových cien, relevantného znaleckého posudku, , uzatvorenej zmluvy</w:t>
      </w:r>
      <w:r w:rsidR="003C2F96" w:rsidRPr="00092F19">
        <w:rPr>
          <w:rFonts w:ascii="Arial" w:hAnsi="Arial" w:cs="Arial"/>
          <w:color w:val="000000" w:themeColor="text1"/>
          <w:sz w:val="19"/>
          <w:szCs w:val="19"/>
          <w:lang w:val="sk-SK"/>
        </w:rPr>
        <w:t>, rozpočtu overeného autorizovanou osobou,</w:t>
      </w:r>
      <w:r w:rsidR="00E31B4A" w:rsidRPr="00092F19">
        <w:rPr>
          <w:rFonts w:ascii="Arial" w:hAnsi="Arial" w:cs="Arial"/>
          <w:color w:val="000000" w:themeColor="text1"/>
          <w:sz w:val="19"/>
          <w:szCs w:val="19"/>
          <w:lang w:val="sk-SK"/>
        </w:rPr>
        <w:t xml:space="preserve"> alebo</w:t>
      </w:r>
      <w:r w:rsidR="003C2F96" w:rsidRPr="00092F19">
        <w:rPr>
          <w:rFonts w:ascii="Arial" w:hAnsi="Arial" w:cs="Arial"/>
          <w:color w:val="000000" w:themeColor="text1"/>
          <w:sz w:val="19"/>
          <w:szCs w:val="19"/>
          <w:lang w:val="sk-SK"/>
        </w:rPr>
        <w:t xml:space="preserve"> iných</w:t>
      </w:r>
      <w:r w:rsidR="00E31B4A" w:rsidRPr="00092F19">
        <w:rPr>
          <w:rFonts w:ascii="Arial" w:hAnsi="Arial" w:cs="Arial"/>
          <w:color w:val="000000" w:themeColor="text1"/>
          <w:sz w:val="19"/>
          <w:szCs w:val="19"/>
          <w:lang w:val="sk-SK"/>
        </w:rPr>
        <w:t xml:space="preserve"> podkladov.</w:t>
      </w:r>
    </w:p>
    <w:p w14:paraId="2E7D31C1" w14:textId="253D1904" w:rsidR="00FE7708"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vyhodnotí, či navrhnuté výdavky projektu spĺňajú podmienku hospodárnosti a efektívnosti a či zodpovedajú obvyklým cenám v danom mieste a čase </w:t>
      </w:r>
      <w:r w:rsidR="00E31B4A" w:rsidRPr="00E31B4A">
        <w:rPr>
          <w:rFonts w:ascii="Arial" w:eastAsiaTheme="minorHAnsi" w:hAnsi="Arial" w:cs="Arial"/>
          <w:color w:val="000000" w:themeColor="text1"/>
          <w:sz w:val="19"/>
          <w:szCs w:val="19"/>
          <w:bdr w:val="none" w:sz="0" w:space="0" w:color="auto"/>
          <w:lang w:val="sk-SK"/>
        </w:rPr>
        <w:t>preukázanými niektorým z vyššie uvedených spôsobov</w:t>
      </w:r>
      <w:r w:rsidRPr="00D174CA">
        <w:rPr>
          <w:rFonts w:ascii="Arial" w:eastAsiaTheme="minorHAnsi" w:hAnsi="Arial" w:cs="Arial"/>
          <w:color w:val="000000" w:themeColor="text1"/>
          <w:sz w:val="19"/>
          <w:szCs w:val="19"/>
          <w:bdr w:val="none" w:sz="0" w:space="0" w:color="auto"/>
          <w:lang w:val="sk-SK"/>
        </w:rPr>
        <w:t>. Pri overovaní hospodárnosti hodnotiteľ postupuje v zmysle metodického pokynu CKO č.18 k overovaniu hospodárnosti výdavkov. Hodnotiteľ v závislosti od druhu výdavku identifikuje, či na hodnotené výdavky projektu bude aplikovať</w:t>
      </w:r>
      <w:r w:rsidR="003C2F96">
        <w:rPr>
          <w:rFonts w:ascii="Arial" w:eastAsiaTheme="minorHAnsi" w:hAnsi="Arial" w:cs="Arial"/>
          <w:color w:val="000000" w:themeColor="text1"/>
          <w:sz w:val="19"/>
          <w:szCs w:val="19"/>
          <w:bdr w:val="none" w:sz="0" w:space="0" w:color="auto"/>
          <w:lang w:val="sk-SK"/>
        </w:rPr>
        <w:t xml:space="preserve"> percentuálne/</w:t>
      </w:r>
      <w:r w:rsidRPr="00D174CA">
        <w:rPr>
          <w:rFonts w:ascii="Arial" w:eastAsiaTheme="minorHAnsi" w:hAnsi="Arial" w:cs="Arial"/>
          <w:color w:val="000000" w:themeColor="text1"/>
          <w:sz w:val="19"/>
          <w:szCs w:val="19"/>
          <w:bdr w:val="none" w:sz="0" w:space="0" w:color="auto"/>
          <w:lang w:val="sk-SK"/>
        </w:rPr>
        <w:t xml:space="preserve">finančné limity a /alebo </w:t>
      </w:r>
      <w:r w:rsidR="00180B81">
        <w:rPr>
          <w:rFonts w:ascii="Arial" w:eastAsiaTheme="minorHAnsi" w:hAnsi="Arial" w:cs="Arial"/>
          <w:color w:val="000000" w:themeColor="text1"/>
          <w:sz w:val="19"/>
          <w:szCs w:val="19"/>
          <w:bdr w:val="none" w:sz="0" w:space="0" w:color="auto"/>
          <w:lang w:val="sk-SK"/>
        </w:rPr>
        <w:t xml:space="preserve">benchmarky, </w:t>
      </w:r>
      <w:r w:rsidRPr="00D174CA">
        <w:rPr>
          <w:rFonts w:ascii="Arial" w:eastAsiaTheme="minorHAnsi" w:hAnsi="Arial" w:cs="Arial"/>
          <w:color w:val="000000" w:themeColor="text1"/>
          <w:sz w:val="19"/>
          <w:szCs w:val="19"/>
          <w:bdr w:val="none" w:sz="0" w:space="0" w:color="auto"/>
          <w:lang w:val="sk-SK"/>
        </w:rPr>
        <w:t>bude hodnotiť kritérium podľa zrealizovaného verejného obstarávania, prieskumu trhu  a /alebo podľa expertízneho posúdenia (</w:t>
      </w:r>
      <w:r w:rsidR="003C2F96">
        <w:rPr>
          <w:rFonts w:ascii="Arial" w:eastAsiaTheme="minorHAnsi" w:hAnsi="Arial" w:cs="Arial"/>
          <w:color w:val="000000" w:themeColor="text1"/>
          <w:sz w:val="19"/>
          <w:szCs w:val="19"/>
          <w:bdr w:val="none" w:sz="0" w:space="0" w:color="auto"/>
          <w:lang w:val="sk-SK"/>
        </w:rPr>
        <w:t xml:space="preserve">napr. </w:t>
      </w:r>
      <w:r w:rsidRPr="00D174CA">
        <w:rPr>
          <w:rFonts w:ascii="Arial" w:eastAsiaTheme="minorHAnsi" w:hAnsi="Arial" w:cs="Arial"/>
          <w:color w:val="000000" w:themeColor="text1"/>
          <w:sz w:val="19"/>
          <w:szCs w:val="19"/>
          <w:bdr w:val="none" w:sz="0" w:space="0" w:color="auto"/>
          <w:lang w:val="sk-SK"/>
        </w:rPr>
        <w:t>znalecký posudok)</w:t>
      </w:r>
      <w:r w:rsidR="003C2F96">
        <w:rPr>
          <w:rFonts w:ascii="Arial" w:eastAsiaTheme="minorHAnsi" w:hAnsi="Arial" w:cs="Arial"/>
          <w:color w:val="000000" w:themeColor="text1"/>
          <w:sz w:val="19"/>
          <w:szCs w:val="19"/>
          <w:bdr w:val="none" w:sz="0" w:space="0" w:color="auto"/>
          <w:lang w:val="sk-SK"/>
        </w:rPr>
        <w:t>, alebo iným spôsobom uvedeným v Príručke pre Žiadateľa</w:t>
      </w:r>
      <w:r w:rsidRPr="00D174CA">
        <w:rPr>
          <w:rFonts w:ascii="Arial" w:eastAsiaTheme="minorHAnsi" w:hAnsi="Arial" w:cs="Arial"/>
          <w:color w:val="000000" w:themeColor="text1"/>
          <w:sz w:val="19"/>
          <w:szCs w:val="19"/>
          <w:bdr w:val="none" w:sz="0" w:space="0" w:color="auto"/>
          <w:lang w:val="sk-SK"/>
        </w:rPr>
        <w:t xml:space="preserve">.  </w:t>
      </w:r>
    </w:p>
    <w:p w14:paraId="5FB428F5" w14:textId="77777777" w:rsidR="00092F19" w:rsidRPr="00D174CA" w:rsidRDefault="00092F19"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13EA8F6F" w14:textId="111504DB" w:rsidR="00FE7708" w:rsidRPr="00D174CA" w:rsidRDefault="00E31B4A"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lastRenderedPageBreak/>
        <w:t>L</w:t>
      </w:r>
      <w:r w:rsidR="00FE7708" w:rsidRPr="00EF6CA2">
        <w:rPr>
          <w:rFonts w:ascii="Arial" w:eastAsiaTheme="minorHAnsi" w:hAnsi="Arial" w:cs="Arial"/>
          <w:b/>
          <w:color w:val="000000" w:themeColor="text1"/>
          <w:sz w:val="19"/>
          <w:szCs w:val="19"/>
          <w:bdr w:val="none" w:sz="0" w:space="0" w:color="auto"/>
          <w:lang w:val="sk-SK"/>
        </w:rPr>
        <w:t xml:space="preserve">imit </w:t>
      </w:r>
      <w:r w:rsidRPr="00EF6CA2">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FE7708" w:rsidRPr="00D174CA">
        <w:rPr>
          <w:rFonts w:ascii="Arial" w:eastAsiaTheme="minorHAnsi" w:hAnsi="Arial" w:cs="Arial"/>
          <w:color w:val="000000" w:themeColor="text1"/>
          <w:sz w:val="19"/>
          <w:szCs w:val="19"/>
          <w:bdr w:val="none" w:sz="0" w:space="0" w:color="auto"/>
          <w:lang w:val="sk-SK"/>
        </w:rPr>
        <w:t xml:space="preserve">je definovaný ako maximálny limit  na úrovni: </w:t>
      </w:r>
    </w:p>
    <w:p w14:paraId="288D5264" w14:textId="0F024518" w:rsidR="00FE7708" w:rsidRPr="00D174CA" w:rsidRDefault="00FE7708" w:rsidP="00FE7708">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jednotkových výdavkov v rámci priamych aj nepriamych výdavkov (napr. hodinová </w:t>
      </w:r>
      <w:r w:rsidR="00E31B4A">
        <w:rPr>
          <w:rFonts w:ascii="Arial" w:eastAsiaTheme="minorHAnsi" w:hAnsi="Arial" w:cs="Arial"/>
          <w:color w:val="000000" w:themeColor="text1"/>
          <w:sz w:val="19"/>
          <w:szCs w:val="19"/>
          <w:bdr w:val="none" w:sz="0" w:space="0" w:color="auto"/>
          <w:lang w:val="sk-SK"/>
        </w:rPr>
        <w:t>mzda</w:t>
      </w:r>
      <w:r w:rsidRPr="00D174CA">
        <w:rPr>
          <w:rFonts w:ascii="Arial" w:eastAsiaTheme="minorHAnsi" w:hAnsi="Arial" w:cs="Arial"/>
          <w:color w:val="000000" w:themeColor="text1"/>
          <w:sz w:val="19"/>
          <w:szCs w:val="19"/>
          <w:bdr w:val="none" w:sz="0" w:space="0" w:color="auto"/>
          <w:lang w:val="sk-SK"/>
        </w:rPr>
        <w:t xml:space="preserve"> v prípade personálnych výdavkov, výdavky na </w:t>
      </w:r>
      <w:r w:rsidR="005E7C08">
        <w:rPr>
          <w:rFonts w:ascii="Arial" w:eastAsiaTheme="minorHAnsi" w:hAnsi="Arial" w:cs="Arial"/>
          <w:color w:val="000000" w:themeColor="text1"/>
          <w:sz w:val="19"/>
          <w:szCs w:val="19"/>
          <w:bdr w:val="none" w:sz="0" w:space="0" w:color="auto"/>
          <w:lang w:val="sk-SK"/>
        </w:rPr>
        <w:t>informovanie a komunikáciu</w:t>
      </w:r>
      <w:r w:rsidRPr="00D174CA">
        <w:rPr>
          <w:rFonts w:ascii="Arial" w:eastAsiaTheme="minorHAnsi" w:hAnsi="Arial" w:cs="Arial"/>
          <w:color w:val="000000" w:themeColor="text1"/>
          <w:sz w:val="19"/>
          <w:szCs w:val="19"/>
          <w:bdr w:val="none" w:sz="0" w:space="0" w:color="auto"/>
          <w:lang w:val="sk-SK"/>
        </w:rPr>
        <w:t>),</w:t>
      </w:r>
    </w:p>
    <w:p w14:paraId="509EA197" w14:textId="4CCA6879" w:rsidR="00FE7708" w:rsidRPr="00D174CA" w:rsidRDefault="00FE7708" w:rsidP="00FE7708">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skupín výdavkov (napr. percentuálny limit na nepriame výdavky z priamych výdavkov). </w:t>
      </w:r>
    </w:p>
    <w:p w14:paraId="390B322C" w14:textId="2CA042E4" w:rsidR="003C2F96" w:rsidRPr="00EF6CA2" w:rsidRDefault="003C2F96" w:rsidP="00180B81">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70AA00D5" w14:textId="4ECF3DFA" w:rsidR="00180B81" w:rsidRPr="00180B81" w:rsidRDefault="00180B81" w:rsidP="00180B81">
      <w:pPr>
        <w:spacing w:before="120" w:after="120" w:line="288" w:lineRule="auto"/>
        <w:jc w:val="both"/>
        <w:rPr>
          <w:rFonts w:ascii="Arial" w:hAnsi="Arial" w:cs="Arial"/>
          <w:sz w:val="19"/>
          <w:szCs w:val="19"/>
        </w:rPr>
      </w:pPr>
      <w:r>
        <w:rPr>
          <w:rFonts w:ascii="Arial" w:hAnsi="Arial" w:cs="Arial"/>
          <w:sz w:val="19"/>
          <w:szCs w:val="19"/>
        </w:rPr>
        <w:t>Smerné finančné hodnoty (</w:t>
      </w:r>
      <w:r w:rsidRPr="00EF6CA2">
        <w:rPr>
          <w:rFonts w:ascii="Arial" w:hAnsi="Arial" w:cs="Arial"/>
          <w:b/>
          <w:sz w:val="19"/>
          <w:szCs w:val="19"/>
        </w:rPr>
        <w:t>benchmarky</w:t>
      </w:r>
      <w:r>
        <w:rPr>
          <w:rFonts w:ascii="Arial" w:hAnsi="Arial" w:cs="Arial"/>
          <w:sz w:val="19"/>
          <w:szCs w:val="19"/>
        </w:rPr>
        <w:t>) sú stanovené pre jednotlivé typy aktivít</w:t>
      </w:r>
      <w:r w:rsidRPr="00180B81">
        <w:rPr>
          <w:rFonts w:ascii="Arial" w:hAnsi="Arial" w:cs="Arial"/>
          <w:sz w:val="19"/>
          <w:szCs w:val="19"/>
        </w:rPr>
        <w:t xml:space="preserve"> sú stanovené</w:t>
      </w:r>
      <w:r w:rsidR="003C2F96">
        <w:rPr>
          <w:rFonts w:ascii="Arial" w:hAnsi="Arial" w:cs="Arial"/>
          <w:sz w:val="19"/>
          <w:szCs w:val="19"/>
        </w:rPr>
        <w:t xml:space="preserve"> vo výzve</w:t>
      </w:r>
      <w:r w:rsidR="00092F19">
        <w:rPr>
          <w:rFonts w:ascii="Arial" w:hAnsi="Arial" w:cs="Arial"/>
          <w:sz w:val="19"/>
          <w:szCs w:val="19"/>
        </w:rPr>
        <w:t>.</w:t>
      </w:r>
    </w:p>
    <w:p w14:paraId="53731D14" w14:textId="4B283D48" w:rsidR="00FE7708" w:rsidRPr="00D174CA"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t>Prieskum trhu</w:t>
      </w:r>
      <w:r w:rsidR="00E31B4A" w:rsidRPr="00EF6CA2">
        <w:rPr>
          <w:rFonts w:ascii="Arial" w:eastAsiaTheme="minorHAnsi" w:hAnsi="Arial" w:cs="Arial"/>
          <w:b/>
          <w:color w:val="000000" w:themeColor="text1"/>
          <w:sz w:val="19"/>
          <w:szCs w:val="19"/>
          <w:bdr w:val="none" w:sz="0" w:space="0" w:color="auto"/>
          <w:lang w:val="sk-SK"/>
        </w:rPr>
        <w:t>/prieskum trhových cien</w:t>
      </w:r>
      <w:r w:rsidRPr="00D174CA">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E31B4A" w:rsidRPr="00E31B4A">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r w:rsidR="00E31B4A">
        <w:rPr>
          <w:rFonts w:ascii="Arial" w:eastAsiaTheme="minorHAnsi" w:hAnsi="Arial" w:cs="Arial"/>
          <w:color w:val="000000" w:themeColor="text1"/>
          <w:sz w:val="19"/>
          <w:szCs w:val="19"/>
          <w:bdr w:val="none" w:sz="0" w:space="0" w:color="auto"/>
          <w:lang w:val="sk-SK"/>
        </w:rPr>
        <w:t>.</w:t>
      </w:r>
      <w:r w:rsidRPr="00D174CA">
        <w:rPr>
          <w:rFonts w:ascii="Arial" w:eastAsiaTheme="minorHAnsi" w:hAnsi="Arial" w:cs="Arial"/>
          <w:color w:val="000000" w:themeColor="text1"/>
          <w:sz w:val="19"/>
          <w:szCs w:val="19"/>
          <w:bdr w:val="none" w:sz="0" w:space="0" w:color="auto"/>
          <w:lang w:val="sk-SK"/>
        </w:rPr>
        <w:t xml:space="preserve"> </w:t>
      </w:r>
    </w:p>
    <w:p w14:paraId="022F646E" w14:textId="1D276235" w:rsidR="00FE7708" w:rsidRPr="00D174CA"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t>Expertízne posúdenie</w:t>
      </w:r>
      <w:r w:rsidRPr="00D174CA">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alebo subjektom (t.j. znalcom , a pod.).</w:t>
      </w:r>
    </w:p>
    <w:p w14:paraId="2423563B"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 xml:space="preserve">V prípade </w:t>
      </w:r>
      <w:r w:rsidRPr="00092F19">
        <w:rPr>
          <w:rFonts w:ascii="Arial" w:hAnsi="Arial" w:cs="Arial"/>
          <w:b/>
          <w:color w:val="000000" w:themeColor="text1"/>
          <w:sz w:val="19"/>
          <w:szCs w:val="19"/>
          <w:lang w:val="sk-SK"/>
        </w:rPr>
        <w:t>zrealizovaného verejného obstarávania</w:t>
      </w:r>
      <w:r w:rsidRPr="00092F19">
        <w:rPr>
          <w:rFonts w:ascii="Arial" w:hAnsi="Arial" w:cs="Arial"/>
          <w:color w:val="000000" w:themeColor="text1"/>
          <w:sz w:val="19"/>
          <w:szCs w:val="19"/>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7135A3EF" w14:textId="77777777" w:rsidR="0007215C" w:rsidRDefault="0007215C" w:rsidP="0007215C">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6F2C9378" w14:textId="77777777" w:rsidR="00FE7708" w:rsidRPr="00092F19" w:rsidRDefault="00FE7708" w:rsidP="00092F19">
      <w:pPr>
        <w:pStyle w:val="Predvolen"/>
        <w:spacing w:after="60" w:line="288" w:lineRule="auto"/>
        <w:ind w:right="-2"/>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E31B4A" w:rsidRPr="00092F19">
        <w:rPr>
          <w:rFonts w:ascii="Arial" w:eastAsiaTheme="minorHAnsi" w:hAnsi="Arial" w:cs="Arial"/>
          <w:color w:val="000000" w:themeColor="text1"/>
          <w:sz w:val="19"/>
          <w:szCs w:val="19"/>
          <w:bdr w:val="none" w:sz="0" w:space="0" w:color="auto"/>
          <w:lang w:val="sk-SK"/>
        </w:rPr>
        <w:t xml:space="preserve"> (v závislosti od typu výdavkov)</w:t>
      </w:r>
      <w:r w:rsidRPr="00092F19">
        <w:rPr>
          <w:rFonts w:ascii="Arial" w:eastAsiaTheme="minorHAnsi" w:hAnsi="Arial" w:cs="Arial"/>
          <w:color w:val="000000" w:themeColor="text1"/>
          <w:sz w:val="19"/>
          <w:szCs w:val="19"/>
          <w:bdr w:val="none" w:sz="0" w:space="0" w:color="auto"/>
          <w:lang w:val="sk-SK"/>
        </w:rPr>
        <w:t>.</w:t>
      </w:r>
    </w:p>
    <w:p w14:paraId="6C3E0B7D" w14:textId="4F9A07F9" w:rsidR="00FE7708" w:rsidRPr="00092F19" w:rsidRDefault="00FE7708"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2D34A093" w14:textId="0A769E31" w:rsidR="003C2F96" w:rsidRPr="003E14E9" w:rsidRDefault="00FE7708"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3C2F96" w:rsidRPr="00092F19">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3C2F96" w:rsidRPr="003E14E9">
        <w:rPr>
          <w:rFonts w:ascii="Arial" w:hAnsi="Arial" w:cs="Arial"/>
          <w:color w:val="000000" w:themeColor="text1"/>
          <w:sz w:val="19"/>
          <w:szCs w:val="19"/>
          <w:lang w:val="sk-SK"/>
        </w:rPr>
        <w:t>.</w:t>
      </w:r>
      <w:r w:rsidR="003E14E9" w:rsidRPr="003E14E9">
        <w:rPr>
          <w:rFonts w:ascii="Arial" w:hAnsi="Arial" w:cs="Arial"/>
          <w:color w:val="000000" w:themeColor="text1"/>
          <w:sz w:val="19"/>
          <w:szCs w:val="19"/>
          <w:lang w:val="sk-SK"/>
        </w:rPr>
        <w:t xml:space="preserve"> Ak identifikované </w:t>
      </w:r>
      <w:r w:rsidR="003E14E9" w:rsidRPr="006C0DB0">
        <w:rPr>
          <w:rFonts w:ascii="Arial" w:hAnsi="Arial" w:cs="Arial"/>
          <w:color w:val="auto"/>
          <w:sz w:val="19"/>
          <w:szCs w:val="19"/>
          <w:lang w:val="sk-SK"/>
        </w:rPr>
        <w:t xml:space="preserve">vecne neoprávnené výdavky tvoria viac ako 30% </w:t>
      </w:r>
      <w:r w:rsidR="003E14E9" w:rsidRPr="003E14E9">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0E63B63C"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252C921"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58CC8E70" w14:textId="17BF7248" w:rsidR="00873BC0" w:rsidRDefault="00FE7708" w:rsidP="00092F19">
      <w:pPr>
        <w:spacing w:after="60" w:line="288" w:lineRule="auto"/>
        <w:jc w:val="both"/>
        <w:rPr>
          <w:ins w:id="3" w:author="OM" w:date="2020-02-24T09:58:00Z"/>
          <w:rFonts w:ascii="Arial" w:hAnsi="Arial" w:cs="Arial"/>
          <w:color w:val="000000" w:themeColor="text1"/>
          <w:sz w:val="19"/>
          <w:szCs w:val="19"/>
        </w:rPr>
      </w:pPr>
      <w:r w:rsidRPr="00092F19">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w:t>
      </w:r>
      <w:r w:rsidR="006010E8" w:rsidRPr="006010E8">
        <w:rPr>
          <w:rFonts w:ascii="Arial" w:hAnsi="Arial" w:cs="Arial"/>
          <w:color w:val="000000" w:themeColor="text1"/>
          <w:sz w:val="19"/>
          <w:szCs w:val="19"/>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59308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0E27C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8F15D0">
        <w:rPr>
          <w:rFonts w:ascii="Arial" w:hAnsi="Arial" w:cs="Arial"/>
          <w:color w:val="000000" w:themeColor="text1"/>
          <w:sz w:val="19"/>
          <w:szCs w:val="19"/>
        </w:rPr>
        <w:t xml:space="preserve">právne </w:t>
      </w:r>
      <w:r w:rsidR="000E27C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593088">
        <w:rPr>
          <w:rFonts w:ascii="Arial" w:hAnsi="Arial" w:cs="Arial"/>
          <w:sz w:val="19"/>
          <w:szCs w:val="19"/>
        </w:rPr>
        <w:t xml:space="preserve"> </w:t>
      </w:r>
      <w:r w:rsidRPr="00092F19">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268FFA5E" w14:textId="15AE6F91" w:rsidR="002C0E49" w:rsidRDefault="002C0E49" w:rsidP="00092F19">
      <w:pPr>
        <w:spacing w:after="60" w:line="288" w:lineRule="auto"/>
        <w:jc w:val="both"/>
        <w:rPr>
          <w:ins w:id="4" w:author="OM" w:date="2020-02-24T09:58:00Z"/>
          <w:rFonts w:ascii="Arial" w:hAnsi="Arial" w:cs="Arial"/>
          <w:color w:val="000000" w:themeColor="text1"/>
          <w:sz w:val="19"/>
          <w:szCs w:val="19"/>
        </w:rPr>
      </w:pPr>
      <w:ins w:id="5" w:author="OM" w:date="2020-02-24T09:58: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p>
    <w:p w14:paraId="5FFAC592" w14:textId="77777777" w:rsidR="002C0E49" w:rsidRPr="00092F19" w:rsidRDefault="002C0E49" w:rsidP="00092F19">
      <w:pPr>
        <w:spacing w:after="60" w:line="288" w:lineRule="auto"/>
        <w:jc w:val="both"/>
        <w:rPr>
          <w:rFonts w:ascii="Arial" w:hAnsi="Arial" w:cs="Arial"/>
          <w:color w:val="000000" w:themeColor="text1"/>
          <w:sz w:val="19"/>
          <w:szCs w:val="19"/>
        </w:rPr>
      </w:pPr>
      <w:bookmarkStart w:id="6" w:name="_GoBack"/>
      <w:bookmarkEnd w:id="6"/>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761CF8B4" w14:textId="77777777" w:rsidTr="007B67C9">
        <w:trPr>
          <w:trHeight w:val="397"/>
        </w:trPr>
        <w:tc>
          <w:tcPr>
            <w:tcW w:w="216" w:type="pct"/>
            <w:shd w:val="clear" w:color="auto" w:fill="DEEAF6" w:themeFill="accent1" w:themeFillTint="33"/>
            <w:vAlign w:val="center"/>
            <w:hideMark/>
          </w:tcPr>
          <w:p w14:paraId="3D8A0FDD"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748F70AA"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3DE232BA"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29C0E4E9"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681A823A"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5C02E52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575666F8" w14:textId="77777777" w:rsidTr="00CA2EBF">
        <w:trPr>
          <w:trHeight w:val="2416"/>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507E09CD"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4.3</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0E4AD36B"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Finančná udržateľnosť projektu</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679D7075" w14:textId="77777777" w:rsidR="003176C3" w:rsidRPr="00D174CA" w:rsidRDefault="003176C3" w:rsidP="00092F19">
            <w:pPr>
              <w:widowControl w:val="0"/>
              <w:spacing w:line="288" w:lineRule="auto"/>
              <w:jc w:val="both"/>
              <w:rPr>
                <w:rFonts w:ascii="Arial" w:eastAsia="Arial Unicode MS" w:hAnsi="Arial" w:cs="Arial"/>
                <w:color w:val="000000" w:themeColor="text1"/>
                <w:sz w:val="19"/>
                <w:szCs w:val="19"/>
                <w:u w:color="000000"/>
              </w:rPr>
            </w:pPr>
            <w:r w:rsidRPr="00D174CA">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1DF02860" w14:textId="77777777" w:rsidR="003176C3" w:rsidRPr="00D174CA" w:rsidRDefault="003176C3" w:rsidP="00092F19">
            <w:pPr>
              <w:widowControl w:val="0"/>
              <w:spacing w:line="288" w:lineRule="auto"/>
              <w:jc w:val="both"/>
              <w:rPr>
                <w:rFonts w:ascii="Arial" w:eastAsia="Arial Unicode MS" w:hAnsi="Arial" w:cs="Arial"/>
                <w:color w:val="000000" w:themeColor="text1"/>
                <w:sz w:val="19"/>
                <w:szCs w:val="19"/>
                <w:u w:color="000000"/>
              </w:rPr>
            </w:pPr>
            <w:r w:rsidRPr="00D174CA">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149A59F" w14:textId="77777777" w:rsidR="003176C3" w:rsidRPr="00D174CA" w:rsidRDefault="003176C3" w:rsidP="00092F19">
            <w:pPr>
              <w:widowControl w:val="0"/>
              <w:spacing w:line="288" w:lineRule="auto"/>
              <w:jc w:val="both"/>
              <w:rPr>
                <w:rFonts w:ascii="Arial" w:hAnsi="Arial" w:cs="Arial"/>
                <w:i/>
                <w:color w:val="000000" w:themeColor="text1"/>
                <w:sz w:val="19"/>
                <w:szCs w:val="19"/>
                <w:u w:color="000000"/>
              </w:rPr>
            </w:pPr>
            <w:r w:rsidRPr="00D174CA">
              <w:rPr>
                <w:rFonts w:ascii="Arial" w:eastAsia="Arial Unicode MS" w:hAnsi="Arial" w:cs="Arial"/>
                <w:color w:val="000000" w:themeColor="text1"/>
                <w:sz w:val="19"/>
                <w:szCs w:val="19"/>
                <w:u w:color="000000"/>
              </w:rPr>
              <w:t xml:space="preserve">Zároveň sa </w:t>
            </w:r>
            <w:r w:rsidRPr="00D174CA">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216387D3"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right w:val="single" w:sz="4" w:space="0" w:color="auto"/>
            </w:tcBorders>
            <w:vAlign w:val="center"/>
          </w:tcPr>
          <w:p w14:paraId="025E72F0"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áno</w:t>
            </w:r>
          </w:p>
        </w:tc>
        <w:tc>
          <w:tcPr>
            <w:tcW w:w="1576" w:type="pct"/>
            <w:tcBorders>
              <w:top w:val="single" w:sz="4" w:space="0" w:color="auto"/>
              <w:left w:val="single" w:sz="4" w:space="0" w:color="auto"/>
              <w:right w:val="single" w:sz="4" w:space="0" w:color="auto"/>
            </w:tcBorders>
            <w:vAlign w:val="center"/>
          </w:tcPr>
          <w:p w14:paraId="7C6C0706"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3176C3" w:rsidRPr="00D174CA" w14:paraId="69323FD1" w14:textId="77777777" w:rsidTr="003524F8">
        <w:trPr>
          <w:trHeight w:val="675"/>
        </w:trPr>
        <w:tc>
          <w:tcPr>
            <w:tcW w:w="216" w:type="pct"/>
            <w:vMerge/>
            <w:tcBorders>
              <w:top w:val="single" w:sz="4" w:space="0" w:color="auto"/>
              <w:left w:val="single" w:sz="4" w:space="0" w:color="auto"/>
              <w:bottom w:val="single" w:sz="4" w:space="0" w:color="auto"/>
              <w:right w:val="single" w:sz="4" w:space="0" w:color="auto"/>
            </w:tcBorders>
            <w:vAlign w:val="center"/>
          </w:tcPr>
          <w:p w14:paraId="28B91754" w14:textId="77777777" w:rsidR="003176C3" w:rsidRPr="00D174CA" w:rsidRDefault="003176C3" w:rsidP="00092F19">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5FC0C62F" w14:textId="77777777" w:rsidR="003176C3" w:rsidRPr="00D174CA" w:rsidRDefault="003176C3" w:rsidP="00092F19">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017FDCA8" w14:textId="77777777" w:rsidR="003176C3" w:rsidRPr="00D174CA" w:rsidRDefault="003176C3" w:rsidP="00092F19">
            <w:pPr>
              <w:spacing w:line="288" w:lineRule="auto"/>
              <w:rPr>
                <w:rFonts w:ascii="Arial" w:hAnsi="Arial" w:cs="Arial"/>
                <w:i/>
                <w:color w:val="000000" w:themeColor="text1"/>
                <w:sz w:val="19"/>
                <w:szCs w:val="19"/>
                <w:u w:color="000000"/>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2140DBDF" w14:textId="77777777" w:rsidR="003176C3" w:rsidRPr="00D174CA" w:rsidRDefault="003176C3" w:rsidP="00092F19">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503FAE63"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nie</w:t>
            </w:r>
          </w:p>
        </w:tc>
        <w:tc>
          <w:tcPr>
            <w:tcW w:w="1576" w:type="pct"/>
            <w:tcBorders>
              <w:top w:val="single" w:sz="4" w:space="0" w:color="auto"/>
              <w:left w:val="single" w:sz="4" w:space="0" w:color="auto"/>
              <w:bottom w:val="single" w:sz="4" w:space="0" w:color="auto"/>
              <w:right w:val="single" w:sz="4" w:space="0" w:color="auto"/>
            </w:tcBorders>
            <w:vAlign w:val="center"/>
          </w:tcPr>
          <w:p w14:paraId="3611F008"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D174CA">
              <w:rPr>
                <w:rFonts w:ascii="Arial" w:eastAsia="Arial Unicode MS" w:hAnsi="Arial" w:cs="Arial"/>
                <w:color w:val="000000" w:themeColor="text1"/>
                <w:sz w:val="19"/>
                <w:szCs w:val="19"/>
                <w:u w:color="000000"/>
              </w:rPr>
              <w:t>Finančná situácia žiadateľa je zlá a predstavuje riziko pre realizáciu projektu.</w:t>
            </w:r>
          </w:p>
        </w:tc>
      </w:tr>
    </w:tbl>
    <w:p w14:paraId="085C772C" w14:textId="77777777" w:rsidR="00D25A8D" w:rsidRDefault="00D25A8D" w:rsidP="00D25A8D">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príloha Opis projektu,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E548436" w14:textId="77777777" w:rsidR="00D25A8D" w:rsidRDefault="00D25A8D" w:rsidP="00D25A8D">
      <w:pPr>
        <w:spacing w:after="0" w:line="276" w:lineRule="auto"/>
        <w:jc w:val="both"/>
        <w:rPr>
          <w:rFonts w:ascii="Arial" w:hAnsi="Arial" w:cs="Arial"/>
          <w:color w:val="000000" w:themeColor="text1"/>
          <w:sz w:val="19"/>
          <w:szCs w:val="19"/>
        </w:rPr>
      </w:pPr>
    </w:p>
    <w:p w14:paraId="6B60F26B" w14:textId="77777777" w:rsidR="00D25A8D" w:rsidRDefault="00D25A8D" w:rsidP="00D25A8D">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0140D4CE" w14:textId="77777777" w:rsidR="00D25A8D" w:rsidRDefault="00D25A8D" w:rsidP="00D25A8D">
      <w:pPr>
        <w:spacing w:after="0" w:line="276" w:lineRule="auto"/>
        <w:rPr>
          <w:rFonts w:ascii="Arial" w:hAnsi="Arial" w:cs="Arial"/>
          <w:color w:val="000000" w:themeColor="text1"/>
          <w:sz w:val="19"/>
          <w:szCs w:val="19"/>
        </w:rPr>
      </w:pPr>
    </w:p>
    <w:p w14:paraId="2F30A5E6" w14:textId="77777777" w:rsidR="00D25A8D" w:rsidRPr="005D6746" w:rsidRDefault="00D25A8D" w:rsidP="00D25A8D">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785931D5"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D9B673"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0B39119A"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6500C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68DBEF91"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88271A1"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1F4E132B"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421EC2"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30A2AC8E" w14:textId="77777777" w:rsidR="00D25A8D" w:rsidRDefault="00D25A8D" w:rsidP="00D25A8D">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BC28047" w14:textId="77777777" w:rsidR="00D25A8D" w:rsidRPr="00B21721" w:rsidRDefault="00D25A8D" w:rsidP="00D25A8D">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1FC0029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42FB911" w14:textId="77777777" w:rsidR="00D25A8D" w:rsidRPr="005D6746"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55DB77B9"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8CD70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39226483"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76D32C" w14:textId="77777777" w:rsidR="00D25A8D" w:rsidRPr="005D6746"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4903A2B"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144EC6"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1EE2E3"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5F2F9F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456BD72A"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52A31B6"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EC1E995" w14:textId="77777777" w:rsidR="00D25A8D" w:rsidRPr="004058EF"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lastRenderedPageBreak/>
        <w:t>Posúdenie finančnej situácie – verejné a neziskové účtovné jednotky</w:t>
      </w:r>
    </w:p>
    <w:p w14:paraId="002AEA80"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972DD2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69B2B4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D7887D" w14:textId="77777777" w:rsidR="00D25A8D" w:rsidRPr="004058EF"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3C9C083A" w14:textId="77777777" w:rsidR="00D25A8D" w:rsidRDefault="00D25A8D" w:rsidP="00D25A8D">
      <w:pPr>
        <w:spacing w:after="0" w:line="276" w:lineRule="auto"/>
        <w:rPr>
          <w:rFonts w:ascii="Arial" w:hAnsi="Arial" w:cs="Arial"/>
          <w:color w:val="000000" w:themeColor="text1"/>
          <w:sz w:val="19"/>
          <w:szCs w:val="19"/>
          <w:u w:val="single"/>
        </w:rPr>
      </w:pPr>
    </w:p>
    <w:p w14:paraId="48F46EF0"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6450CD2B"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0ADBDE9D"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FF7E768"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475475D"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323F98AC"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D0C8D0"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00B4B499"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F810DAD"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4F67341" w14:textId="77777777" w:rsidR="00D25A8D" w:rsidRPr="0081685B" w:rsidRDefault="00D25A8D" w:rsidP="00D25A8D">
      <w:pPr>
        <w:spacing w:after="0" w:line="276" w:lineRule="auto"/>
        <w:jc w:val="both"/>
        <w:rPr>
          <w:rFonts w:ascii="Arial" w:hAnsi="Arial" w:cs="Arial"/>
          <w:color w:val="000000" w:themeColor="text1"/>
          <w:sz w:val="19"/>
          <w:szCs w:val="19"/>
        </w:rPr>
      </w:pPr>
    </w:p>
    <w:p w14:paraId="7DB03593"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6C04505B"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7C8BB6B4" w14:textId="77777777" w:rsidR="00D25A8D" w:rsidRPr="0081685B" w:rsidRDefault="00D25A8D" w:rsidP="00D25A8D">
      <w:pPr>
        <w:spacing w:after="0" w:line="276" w:lineRule="auto"/>
        <w:jc w:val="both"/>
        <w:rPr>
          <w:rFonts w:ascii="Arial" w:hAnsi="Arial" w:cs="Arial"/>
          <w:color w:val="000000" w:themeColor="text1"/>
          <w:sz w:val="19"/>
          <w:szCs w:val="19"/>
        </w:rPr>
      </w:pPr>
    </w:p>
    <w:p w14:paraId="16ED1D24"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2183AA66"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2CC6FF"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7DB0A76"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292D4B4D" w14:textId="77777777" w:rsidR="00D25A8D" w:rsidRPr="0081685B" w:rsidRDefault="00D25A8D" w:rsidP="00D25A8D">
      <w:pPr>
        <w:spacing w:after="0" w:line="276" w:lineRule="auto"/>
        <w:jc w:val="both"/>
        <w:rPr>
          <w:rFonts w:ascii="Arial" w:hAnsi="Arial" w:cs="Arial"/>
          <w:b/>
          <w:color w:val="000000" w:themeColor="text1"/>
          <w:sz w:val="19"/>
          <w:szCs w:val="19"/>
        </w:rPr>
      </w:pPr>
    </w:p>
    <w:p w14:paraId="49AE9B52" w14:textId="77777777" w:rsidR="00D25A8D" w:rsidRPr="0081685B" w:rsidRDefault="00D25A8D" w:rsidP="00D25A8D">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1479D95B" w14:textId="77777777" w:rsidR="00D25A8D" w:rsidRDefault="00D25A8D" w:rsidP="00341B76">
      <w:pPr>
        <w:spacing w:before="120" w:after="120" w:line="288" w:lineRule="auto"/>
        <w:rPr>
          <w:rFonts w:ascii="Arial" w:hAnsi="Arial" w:cs="Arial"/>
          <w:color w:val="000000" w:themeColor="text1"/>
          <w:sz w:val="19"/>
          <w:szCs w:val="19"/>
        </w:rPr>
      </w:pPr>
    </w:p>
    <w:p w14:paraId="2194380D" w14:textId="77777777" w:rsidR="00D25A8D" w:rsidRDefault="00D25A8D" w:rsidP="00341B76">
      <w:pPr>
        <w:spacing w:before="120" w:after="120" w:line="288" w:lineRule="auto"/>
        <w:rPr>
          <w:rFonts w:ascii="Arial" w:hAnsi="Arial" w:cs="Arial"/>
          <w:color w:val="000000" w:themeColor="text1"/>
          <w:sz w:val="19"/>
          <w:szCs w:val="19"/>
        </w:rPr>
      </w:pPr>
    </w:p>
    <w:p w14:paraId="4E3702D8" w14:textId="77777777" w:rsidR="00D25A8D" w:rsidRDefault="00D25A8D" w:rsidP="001D5166">
      <w:pPr>
        <w:spacing w:before="120" w:after="120" w:line="288" w:lineRule="auto"/>
        <w:jc w:val="both"/>
        <w:rPr>
          <w:rFonts w:ascii="Arial" w:hAnsi="Arial" w:cs="Arial"/>
          <w:color w:val="000000" w:themeColor="text1"/>
          <w:sz w:val="19"/>
          <w:szCs w:val="19"/>
        </w:rPr>
      </w:pPr>
    </w:p>
    <w:p w14:paraId="2F74F42F" w14:textId="77777777" w:rsidR="00D25A8D" w:rsidRDefault="00D25A8D" w:rsidP="001D5166">
      <w:pPr>
        <w:spacing w:before="120" w:after="120" w:line="288" w:lineRule="auto"/>
        <w:jc w:val="both"/>
        <w:rPr>
          <w:rFonts w:ascii="Arial" w:hAnsi="Arial" w:cs="Arial"/>
          <w:color w:val="000000" w:themeColor="text1"/>
          <w:sz w:val="19"/>
          <w:szCs w:val="19"/>
        </w:rPr>
      </w:pPr>
    </w:p>
    <w:p w14:paraId="1ADB13E3" w14:textId="77777777" w:rsidR="00D25A8D" w:rsidRDefault="00D25A8D" w:rsidP="001D5166">
      <w:pPr>
        <w:spacing w:before="120" w:after="120" w:line="288" w:lineRule="auto"/>
        <w:jc w:val="both"/>
        <w:rPr>
          <w:rFonts w:ascii="Arial" w:hAnsi="Arial" w:cs="Arial"/>
          <w:color w:val="000000" w:themeColor="text1"/>
          <w:sz w:val="19"/>
          <w:szCs w:val="19"/>
        </w:rPr>
      </w:pPr>
    </w:p>
    <w:p w14:paraId="6196BB69" w14:textId="77777777" w:rsidR="00D25A8D" w:rsidRDefault="00D25A8D" w:rsidP="001D5166">
      <w:pPr>
        <w:spacing w:before="120" w:after="120" w:line="288" w:lineRule="auto"/>
        <w:jc w:val="both"/>
        <w:rPr>
          <w:rFonts w:ascii="Arial" w:hAnsi="Arial" w:cs="Arial"/>
          <w:color w:val="000000" w:themeColor="text1"/>
          <w:sz w:val="19"/>
          <w:szCs w:val="19"/>
        </w:rPr>
      </w:pPr>
    </w:p>
    <w:p w14:paraId="34C86F24" w14:textId="77777777" w:rsidR="00D25A8D" w:rsidRPr="00D174CA" w:rsidRDefault="00D25A8D" w:rsidP="001D5166">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75B62C7A" w14:textId="77777777" w:rsidTr="007B67C9">
        <w:trPr>
          <w:trHeight w:val="397"/>
        </w:trPr>
        <w:tc>
          <w:tcPr>
            <w:tcW w:w="216" w:type="pct"/>
            <w:shd w:val="clear" w:color="auto" w:fill="DEEAF6" w:themeFill="accent1" w:themeFillTint="33"/>
            <w:vAlign w:val="center"/>
            <w:hideMark/>
          </w:tcPr>
          <w:p w14:paraId="77D0CBEB"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202BEE42"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5060256E"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1388C36E"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00BE1DF8"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18905FC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56471FCE" w14:textId="77777777" w:rsidTr="003524F8">
        <w:trPr>
          <w:trHeight w:val="375"/>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68D546F5"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4.4</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5910062F"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Miera vecnej oprávnenosti výdavkov projektu</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56CA2977" w14:textId="77777777" w:rsidR="003176C3" w:rsidRPr="00D174CA" w:rsidRDefault="003176C3" w:rsidP="00092F19">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24A5A5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Bodové kritérium</w:t>
            </w:r>
          </w:p>
        </w:tc>
        <w:tc>
          <w:tcPr>
            <w:tcW w:w="501" w:type="pct"/>
            <w:tcBorders>
              <w:top w:val="single" w:sz="4" w:space="0" w:color="auto"/>
              <w:left w:val="single" w:sz="4" w:space="0" w:color="auto"/>
              <w:bottom w:val="single" w:sz="4" w:space="0" w:color="auto"/>
              <w:right w:val="single" w:sz="4" w:space="0" w:color="auto"/>
            </w:tcBorders>
            <w:vAlign w:val="center"/>
          </w:tcPr>
          <w:p w14:paraId="01D4A9B2"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6</w:t>
            </w:r>
          </w:p>
        </w:tc>
        <w:tc>
          <w:tcPr>
            <w:tcW w:w="1576" w:type="pct"/>
            <w:tcBorders>
              <w:top w:val="single" w:sz="4" w:space="0" w:color="auto"/>
              <w:left w:val="single" w:sz="4" w:space="0" w:color="auto"/>
              <w:bottom w:val="single" w:sz="4" w:space="0" w:color="auto"/>
              <w:right w:val="single" w:sz="4" w:space="0" w:color="auto"/>
            </w:tcBorders>
            <w:vAlign w:val="center"/>
          </w:tcPr>
          <w:p w14:paraId="567EB734"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95% a viac z finančnej hodnoty navrhovaných celkových výdavkov je vecne oprávnených.</w:t>
            </w:r>
          </w:p>
        </w:tc>
      </w:tr>
      <w:tr w:rsidR="003176C3" w:rsidRPr="00D174CA" w14:paraId="0E9E881D" w14:textId="77777777" w:rsidTr="003524F8">
        <w:trPr>
          <w:trHeight w:val="195"/>
        </w:trPr>
        <w:tc>
          <w:tcPr>
            <w:tcW w:w="216" w:type="pct"/>
            <w:vMerge/>
            <w:tcBorders>
              <w:top w:val="single" w:sz="4" w:space="0" w:color="auto"/>
              <w:left w:val="single" w:sz="4" w:space="0" w:color="auto"/>
              <w:bottom w:val="single" w:sz="4" w:space="0" w:color="auto"/>
              <w:right w:val="single" w:sz="4" w:space="0" w:color="auto"/>
            </w:tcBorders>
            <w:vAlign w:val="center"/>
          </w:tcPr>
          <w:p w14:paraId="019C117C"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5B5767E2"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43393EE4"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062E847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419BFE87"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4</w:t>
            </w:r>
          </w:p>
        </w:tc>
        <w:tc>
          <w:tcPr>
            <w:tcW w:w="1576" w:type="pct"/>
            <w:tcBorders>
              <w:top w:val="single" w:sz="4" w:space="0" w:color="auto"/>
              <w:left w:val="single" w:sz="4" w:space="0" w:color="auto"/>
              <w:bottom w:val="single" w:sz="4" w:space="0" w:color="auto"/>
              <w:right w:val="single" w:sz="4" w:space="0" w:color="auto"/>
            </w:tcBorders>
            <w:vAlign w:val="center"/>
          </w:tcPr>
          <w:p w14:paraId="18805737"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90% až do 95% z finančnej hodnoty navrhovaných celkových výdavkov je vecne oprávnených.</w:t>
            </w:r>
          </w:p>
        </w:tc>
      </w:tr>
      <w:tr w:rsidR="003176C3" w:rsidRPr="00D174CA" w14:paraId="687031EC" w14:textId="77777777" w:rsidTr="003524F8">
        <w:trPr>
          <w:trHeight w:val="532"/>
        </w:trPr>
        <w:tc>
          <w:tcPr>
            <w:tcW w:w="216" w:type="pct"/>
            <w:vMerge/>
            <w:tcBorders>
              <w:top w:val="single" w:sz="4" w:space="0" w:color="auto"/>
              <w:left w:val="single" w:sz="4" w:space="0" w:color="auto"/>
              <w:bottom w:val="single" w:sz="4" w:space="0" w:color="auto"/>
              <w:right w:val="single" w:sz="4" w:space="0" w:color="auto"/>
            </w:tcBorders>
            <w:vAlign w:val="center"/>
          </w:tcPr>
          <w:p w14:paraId="72D87DAD" w14:textId="77777777" w:rsidR="003176C3" w:rsidRPr="00D174CA" w:rsidRDefault="003176C3" w:rsidP="003176C3">
            <w:pPr>
              <w:spacing w:line="288" w:lineRule="auto"/>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765A3813"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7E263632"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1AFA21C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08EE0A96"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2</w:t>
            </w:r>
          </w:p>
        </w:tc>
        <w:tc>
          <w:tcPr>
            <w:tcW w:w="1576" w:type="pct"/>
            <w:tcBorders>
              <w:top w:val="single" w:sz="4" w:space="0" w:color="auto"/>
              <w:left w:val="single" w:sz="4" w:space="0" w:color="auto"/>
              <w:bottom w:val="single" w:sz="4" w:space="0" w:color="auto"/>
              <w:right w:val="single" w:sz="4" w:space="0" w:color="auto"/>
            </w:tcBorders>
            <w:vAlign w:val="center"/>
          </w:tcPr>
          <w:p w14:paraId="2F18E0AE"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80% až do 90% z finančnej hodnoty navrhovaných celkových výdavkov je vecne oprávnených.</w:t>
            </w:r>
          </w:p>
        </w:tc>
      </w:tr>
      <w:tr w:rsidR="003176C3" w:rsidRPr="00D174CA" w14:paraId="0A42FC50" w14:textId="77777777" w:rsidTr="003524F8">
        <w:trPr>
          <w:trHeight w:val="525"/>
        </w:trPr>
        <w:tc>
          <w:tcPr>
            <w:tcW w:w="216" w:type="pct"/>
            <w:vMerge/>
            <w:tcBorders>
              <w:top w:val="single" w:sz="4" w:space="0" w:color="auto"/>
              <w:left w:val="single" w:sz="4" w:space="0" w:color="auto"/>
              <w:bottom w:val="single" w:sz="4" w:space="0" w:color="auto"/>
              <w:right w:val="single" w:sz="4" w:space="0" w:color="auto"/>
            </w:tcBorders>
            <w:vAlign w:val="center"/>
          </w:tcPr>
          <w:p w14:paraId="33382C36" w14:textId="77777777" w:rsidR="003176C3" w:rsidRPr="00D174CA" w:rsidRDefault="003176C3" w:rsidP="003176C3">
            <w:pPr>
              <w:spacing w:line="288" w:lineRule="auto"/>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0D04E8AA"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105E7B75"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13B2E5BD"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512439E8"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0</w:t>
            </w:r>
          </w:p>
        </w:tc>
        <w:tc>
          <w:tcPr>
            <w:tcW w:w="1576" w:type="pct"/>
            <w:tcBorders>
              <w:top w:val="single" w:sz="4" w:space="0" w:color="auto"/>
              <w:left w:val="single" w:sz="4" w:space="0" w:color="auto"/>
              <w:bottom w:val="single" w:sz="4" w:space="0" w:color="auto"/>
              <w:right w:val="single" w:sz="4" w:space="0" w:color="auto"/>
            </w:tcBorders>
            <w:vAlign w:val="center"/>
          </w:tcPr>
          <w:p w14:paraId="75CE6699"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70% až do 80% z finančnej hodnoty navrhovaných celkových výdavkov je vecne oprávnených.</w:t>
            </w:r>
          </w:p>
        </w:tc>
      </w:tr>
    </w:tbl>
    <w:p w14:paraId="46D63EF0" w14:textId="680A68CE" w:rsidR="00F84ECA" w:rsidRPr="00D174CA" w:rsidRDefault="00F84ECA" w:rsidP="00F84ECA">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11. Rozpočet projektu, príloha Opis projektu, príloha Rozpočet projektu.</w:t>
      </w:r>
    </w:p>
    <w:p w14:paraId="243947AB" w14:textId="77777777" w:rsidR="00F84ECA" w:rsidRPr="00D174CA" w:rsidRDefault="00F84ECA" w:rsidP="00F84EC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447F33BA" w14:textId="77777777" w:rsidR="00F84ECA" w:rsidRPr="00D174CA" w:rsidRDefault="00F84ECA" w:rsidP="00F84EC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F040C8" w14:textId="77777777" w:rsidR="007B67C9" w:rsidRDefault="00F84ECA"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66679CB" w14:textId="77777777" w:rsidR="00092F19" w:rsidRDefault="00092F19" w:rsidP="001D5166">
      <w:pPr>
        <w:spacing w:before="120" w:after="120" w:line="288" w:lineRule="auto"/>
        <w:jc w:val="both"/>
        <w:rPr>
          <w:rFonts w:ascii="Arial" w:hAnsi="Arial" w:cs="Arial"/>
          <w:color w:val="000000" w:themeColor="text1"/>
          <w:sz w:val="19"/>
          <w:szCs w:val="19"/>
        </w:rPr>
      </w:pPr>
    </w:p>
    <w:p w14:paraId="345B41EE" w14:textId="77777777" w:rsidR="00092F19" w:rsidRDefault="00092F19" w:rsidP="001D5166">
      <w:pPr>
        <w:spacing w:before="120" w:after="120" w:line="288" w:lineRule="auto"/>
        <w:jc w:val="both"/>
        <w:rPr>
          <w:rFonts w:ascii="Arial" w:hAnsi="Arial" w:cs="Arial"/>
          <w:color w:val="000000" w:themeColor="text1"/>
          <w:sz w:val="19"/>
          <w:szCs w:val="19"/>
        </w:rPr>
      </w:pPr>
    </w:p>
    <w:p w14:paraId="2BFD117E" w14:textId="77777777" w:rsidR="00092F19" w:rsidRDefault="00092F19" w:rsidP="001D5166">
      <w:pPr>
        <w:spacing w:before="120" w:after="120" w:line="288" w:lineRule="auto"/>
        <w:jc w:val="both"/>
        <w:rPr>
          <w:rFonts w:ascii="Arial" w:hAnsi="Arial" w:cs="Arial"/>
          <w:color w:val="000000" w:themeColor="text1"/>
          <w:sz w:val="19"/>
          <w:szCs w:val="19"/>
        </w:rPr>
      </w:pPr>
    </w:p>
    <w:p w14:paraId="2694D3EF" w14:textId="77777777" w:rsidR="00092F19" w:rsidRDefault="00092F19" w:rsidP="001D5166">
      <w:pPr>
        <w:spacing w:before="120" w:after="120" w:line="288" w:lineRule="auto"/>
        <w:jc w:val="both"/>
        <w:rPr>
          <w:rFonts w:ascii="Arial" w:hAnsi="Arial" w:cs="Arial"/>
          <w:color w:val="000000" w:themeColor="text1"/>
          <w:sz w:val="19"/>
          <w:szCs w:val="19"/>
        </w:rPr>
      </w:pPr>
    </w:p>
    <w:p w14:paraId="7AF8A06C" w14:textId="77777777" w:rsidR="00D25A8D" w:rsidRDefault="00D25A8D" w:rsidP="001D5166">
      <w:pPr>
        <w:spacing w:before="120" w:after="120" w:line="288" w:lineRule="auto"/>
        <w:jc w:val="both"/>
        <w:rPr>
          <w:rFonts w:ascii="Arial" w:hAnsi="Arial" w:cs="Arial"/>
          <w:color w:val="000000" w:themeColor="text1"/>
          <w:sz w:val="19"/>
          <w:szCs w:val="19"/>
        </w:rPr>
      </w:pPr>
    </w:p>
    <w:p w14:paraId="2F2F44F3" w14:textId="77777777" w:rsidR="00D25A8D" w:rsidRDefault="00D25A8D" w:rsidP="001D5166">
      <w:pPr>
        <w:spacing w:before="120" w:after="120" w:line="288" w:lineRule="auto"/>
        <w:jc w:val="both"/>
        <w:rPr>
          <w:rFonts w:ascii="Arial" w:hAnsi="Arial" w:cs="Arial"/>
          <w:color w:val="000000" w:themeColor="text1"/>
          <w:sz w:val="19"/>
          <w:szCs w:val="19"/>
        </w:rPr>
      </w:pPr>
    </w:p>
    <w:p w14:paraId="4374DF8A" w14:textId="77777777" w:rsidR="00D25A8D" w:rsidRDefault="00D25A8D" w:rsidP="001D5166">
      <w:pPr>
        <w:spacing w:before="120" w:after="120" w:line="288" w:lineRule="auto"/>
        <w:jc w:val="both"/>
        <w:rPr>
          <w:rFonts w:ascii="Arial" w:hAnsi="Arial" w:cs="Arial"/>
          <w:color w:val="000000" w:themeColor="text1"/>
          <w:sz w:val="19"/>
          <w:szCs w:val="19"/>
        </w:rPr>
      </w:pPr>
    </w:p>
    <w:p w14:paraId="75B092FC" w14:textId="77777777" w:rsidR="00D25A8D" w:rsidRDefault="00D25A8D" w:rsidP="001D5166">
      <w:pPr>
        <w:spacing w:before="120" w:after="120" w:line="288" w:lineRule="auto"/>
        <w:jc w:val="both"/>
        <w:rPr>
          <w:rFonts w:ascii="Arial" w:hAnsi="Arial" w:cs="Arial"/>
          <w:color w:val="000000" w:themeColor="text1"/>
          <w:sz w:val="19"/>
          <w:szCs w:val="19"/>
        </w:rPr>
      </w:pPr>
    </w:p>
    <w:p w14:paraId="36934467" w14:textId="77777777" w:rsidR="00092F19" w:rsidRDefault="00092F19" w:rsidP="001D5166">
      <w:pPr>
        <w:spacing w:before="120" w:after="120" w:line="288" w:lineRule="auto"/>
        <w:jc w:val="both"/>
        <w:rPr>
          <w:rFonts w:ascii="Arial" w:hAnsi="Arial" w:cs="Arial"/>
          <w:color w:val="000000" w:themeColor="text1"/>
          <w:sz w:val="19"/>
          <w:szCs w:val="19"/>
        </w:rPr>
      </w:pPr>
    </w:p>
    <w:p w14:paraId="4AB3EF52" w14:textId="77777777" w:rsidR="00092F19" w:rsidRDefault="00092F19" w:rsidP="001D5166">
      <w:pPr>
        <w:spacing w:before="120" w:after="120" w:line="288" w:lineRule="auto"/>
        <w:jc w:val="both"/>
        <w:rPr>
          <w:rFonts w:ascii="Arial" w:hAnsi="Arial" w:cs="Arial"/>
          <w:color w:val="000000" w:themeColor="text1"/>
          <w:sz w:val="19"/>
          <w:szCs w:val="19"/>
        </w:rPr>
      </w:pPr>
    </w:p>
    <w:p w14:paraId="73F0F6B3" w14:textId="77777777" w:rsidR="00092F19" w:rsidRPr="00D174CA" w:rsidRDefault="00092F19" w:rsidP="001D5166">
      <w:pPr>
        <w:spacing w:before="120" w:after="120" w:line="288" w:lineRule="auto"/>
        <w:jc w:val="both"/>
        <w:rPr>
          <w:rFonts w:ascii="Arial" w:hAnsi="Arial" w:cs="Arial"/>
          <w:color w:val="000000" w:themeColor="text1"/>
          <w:sz w:val="19"/>
          <w:szCs w:val="19"/>
        </w:rPr>
      </w:pPr>
    </w:p>
    <w:tbl>
      <w:tblPr>
        <w:tblStyle w:val="TableGrid3"/>
        <w:tblW w:w="4956" w:type="pct"/>
        <w:tblLook w:val="04A0" w:firstRow="1" w:lastRow="0" w:firstColumn="1" w:lastColumn="0" w:noHBand="0" w:noVBand="1"/>
      </w:tblPr>
      <w:tblGrid>
        <w:gridCol w:w="652"/>
        <w:gridCol w:w="2226"/>
        <w:gridCol w:w="3752"/>
        <w:gridCol w:w="1311"/>
        <w:gridCol w:w="1517"/>
        <w:gridCol w:w="5535"/>
      </w:tblGrid>
      <w:tr w:rsidR="00F573DD" w:rsidRPr="00D174CA" w14:paraId="710BA3F5" w14:textId="77777777" w:rsidTr="00092F19">
        <w:trPr>
          <w:trHeight w:val="397"/>
        </w:trPr>
        <w:tc>
          <w:tcPr>
            <w:tcW w:w="217" w:type="pct"/>
            <w:shd w:val="clear" w:color="auto" w:fill="DEEAF6" w:themeFill="accent1" w:themeFillTint="33"/>
            <w:vAlign w:val="center"/>
            <w:hideMark/>
          </w:tcPr>
          <w:p w14:paraId="41F22D2C"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42" w:type="pct"/>
            <w:shd w:val="clear" w:color="auto" w:fill="DEEAF6" w:themeFill="accent1" w:themeFillTint="33"/>
            <w:vAlign w:val="center"/>
            <w:hideMark/>
          </w:tcPr>
          <w:p w14:paraId="02BBB5C6"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251" w:type="pct"/>
            <w:shd w:val="clear" w:color="auto" w:fill="DEEAF6" w:themeFill="accent1" w:themeFillTint="33"/>
            <w:vAlign w:val="center"/>
            <w:hideMark/>
          </w:tcPr>
          <w:p w14:paraId="763916A9"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07275846"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0B7217D3"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846" w:type="pct"/>
            <w:shd w:val="clear" w:color="auto" w:fill="DEEAF6" w:themeFill="accent1" w:themeFillTint="33"/>
            <w:vAlign w:val="center"/>
            <w:hideMark/>
          </w:tcPr>
          <w:p w14:paraId="3308BB7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35A7D" w:rsidRPr="00D174CA" w14:paraId="355BF190" w14:textId="77777777" w:rsidTr="00092F19">
        <w:trPr>
          <w:trHeight w:val="135"/>
        </w:trPr>
        <w:tc>
          <w:tcPr>
            <w:tcW w:w="217" w:type="pct"/>
            <w:vMerge w:val="restart"/>
            <w:tcBorders>
              <w:top w:val="single" w:sz="4" w:space="0" w:color="auto"/>
              <w:left w:val="single" w:sz="4" w:space="0" w:color="auto"/>
              <w:right w:val="single" w:sz="4" w:space="0" w:color="auto"/>
            </w:tcBorders>
            <w:vAlign w:val="center"/>
          </w:tcPr>
          <w:p w14:paraId="669DD9E6" w14:textId="77777777" w:rsidR="00035A7D" w:rsidRPr="00D174CA" w:rsidRDefault="00035A7D" w:rsidP="00035A7D">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4.5</w:t>
            </w:r>
          </w:p>
        </w:tc>
        <w:tc>
          <w:tcPr>
            <w:tcW w:w="742" w:type="pct"/>
            <w:vMerge w:val="restart"/>
            <w:tcBorders>
              <w:top w:val="single" w:sz="4" w:space="0" w:color="auto"/>
              <w:left w:val="single" w:sz="4" w:space="0" w:color="auto"/>
              <w:right w:val="single" w:sz="4" w:space="0" w:color="auto"/>
            </w:tcBorders>
            <w:vAlign w:val="center"/>
          </w:tcPr>
          <w:p w14:paraId="50BD3BF9" w14:textId="77777777" w:rsidR="00035A7D" w:rsidRPr="00D174CA" w:rsidRDefault="00035A7D" w:rsidP="00035A7D">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Štruktúra a správnosť rozpočtu</w:t>
            </w:r>
          </w:p>
        </w:tc>
        <w:tc>
          <w:tcPr>
            <w:tcW w:w="1251" w:type="pct"/>
            <w:vMerge w:val="restart"/>
            <w:tcBorders>
              <w:top w:val="single" w:sz="4" w:space="0" w:color="auto"/>
              <w:left w:val="single" w:sz="4" w:space="0" w:color="auto"/>
              <w:right w:val="single" w:sz="4" w:space="0" w:color="auto"/>
            </w:tcBorders>
            <w:vAlign w:val="center"/>
          </w:tcPr>
          <w:p w14:paraId="06B29D1F" w14:textId="77777777" w:rsidR="00035A7D" w:rsidRPr="00D174CA" w:rsidRDefault="00035A7D" w:rsidP="00092F19">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37" w:type="pct"/>
            <w:vMerge w:val="restart"/>
            <w:tcBorders>
              <w:top w:val="single" w:sz="4" w:space="0" w:color="auto"/>
              <w:left w:val="single" w:sz="4" w:space="0" w:color="auto"/>
              <w:right w:val="single" w:sz="4" w:space="0" w:color="auto"/>
            </w:tcBorders>
            <w:vAlign w:val="center"/>
          </w:tcPr>
          <w:p w14:paraId="0D4263B0"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46F71DF8"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4</w:t>
            </w:r>
          </w:p>
        </w:tc>
        <w:tc>
          <w:tcPr>
            <w:tcW w:w="1846" w:type="pct"/>
            <w:tcBorders>
              <w:top w:val="single" w:sz="4" w:space="0" w:color="auto"/>
              <w:left w:val="single" w:sz="4" w:space="0" w:color="auto"/>
              <w:bottom w:val="single" w:sz="4" w:space="0" w:color="auto"/>
              <w:right w:val="single" w:sz="4" w:space="0" w:color="auto"/>
            </w:tcBorders>
            <w:vAlign w:val="center"/>
          </w:tcPr>
          <w:p w14:paraId="1145946E"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35A7D" w:rsidRPr="00D174CA" w14:paraId="6E12D283" w14:textId="77777777" w:rsidTr="00092F19">
        <w:trPr>
          <w:trHeight w:val="240"/>
        </w:trPr>
        <w:tc>
          <w:tcPr>
            <w:tcW w:w="217" w:type="pct"/>
            <w:vMerge/>
            <w:tcBorders>
              <w:left w:val="single" w:sz="4" w:space="0" w:color="auto"/>
              <w:right w:val="single" w:sz="4" w:space="0" w:color="auto"/>
            </w:tcBorders>
            <w:vAlign w:val="center"/>
          </w:tcPr>
          <w:p w14:paraId="234F0498" w14:textId="77777777" w:rsidR="00035A7D" w:rsidRPr="00D174CA" w:rsidRDefault="00035A7D" w:rsidP="00035A7D">
            <w:pPr>
              <w:spacing w:line="288" w:lineRule="auto"/>
              <w:rPr>
                <w:rFonts w:ascii="Arial" w:hAnsi="Arial" w:cs="Arial"/>
                <w:color w:val="000000" w:themeColor="text1"/>
                <w:sz w:val="19"/>
                <w:szCs w:val="19"/>
              </w:rPr>
            </w:pPr>
          </w:p>
        </w:tc>
        <w:tc>
          <w:tcPr>
            <w:tcW w:w="742" w:type="pct"/>
            <w:vMerge/>
            <w:tcBorders>
              <w:left w:val="single" w:sz="4" w:space="0" w:color="auto"/>
              <w:right w:val="single" w:sz="4" w:space="0" w:color="auto"/>
            </w:tcBorders>
            <w:vAlign w:val="center"/>
          </w:tcPr>
          <w:p w14:paraId="2970088C" w14:textId="77777777" w:rsidR="00035A7D" w:rsidRPr="00D174CA" w:rsidRDefault="00035A7D" w:rsidP="00035A7D">
            <w:pPr>
              <w:spacing w:line="288" w:lineRule="auto"/>
              <w:rPr>
                <w:rFonts w:ascii="Arial" w:hAnsi="Arial" w:cs="Arial"/>
                <w:color w:val="000000" w:themeColor="text1"/>
                <w:sz w:val="19"/>
                <w:szCs w:val="19"/>
              </w:rPr>
            </w:pPr>
          </w:p>
        </w:tc>
        <w:tc>
          <w:tcPr>
            <w:tcW w:w="1251" w:type="pct"/>
            <w:vMerge/>
            <w:tcBorders>
              <w:left w:val="single" w:sz="4" w:space="0" w:color="auto"/>
              <w:right w:val="single" w:sz="4" w:space="0" w:color="auto"/>
            </w:tcBorders>
            <w:vAlign w:val="center"/>
          </w:tcPr>
          <w:p w14:paraId="4A04A7B8" w14:textId="77777777" w:rsidR="00035A7D" w:rsidRPr="00D174CA" w:rsidRDefault="00035A7D" w:rsidP="00035A7D">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tcPr>
          <w:p w14:paraId="2FA314E9"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1E660B09"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2</w:t>
            </w:r>
          </w:p>
        </w:tc>
        <w:tc>
          <w:tcPr>
            <w:tcW w:w="1846" w:type="pct"/>
            <w:tcBorders>
              <w:top w:val="single" w:sz="4" w:space="0" w:color="auto"/>
              <w:left w:val="single" w:sz="4" w:space="0" w:color="auto"/>
              <w:bottom w:val="single" w:sz="4" w:space="0" w:color="auto"/>
              <w:right w:val="single" w:sz="4" w:space="0" w:color="auto"/>
            </w:tcBorders>
            <w:vAlign w:val="center"/>
          </w:tcPr>
          <w:p w14:paraId="4BC20A52"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35A7D" w:rsidRPr="00D174CA" w14:paraId="454BC746" w14:textId="77777777" w:rsidTr="00092F19">
        <w:trPr>
          <w:trHeight w:val="120"/>
        </w:trPr>
        <w:tc>
          <w:tcPr>
            <w:tcW w:w="217" w:type="pct"/>
            <w:vMerge/>
            <w:tcBorders>
              <w:left w:val="single" w:sz="4" w:space="0" w:color="auto"/>
              <w:bottom w:val="single" w:sz="4" w:space="0" w:color="auto"/>
              <w:right w:val="single" w:sz="4" w:space="0" w:color="auto"/>
            </w:tcBorders>
            <w:vAlign w:val="center"/>
          </w:tcPr>
          <w:p w14:paraId="6322ECEA" w14:textId="77777777" w:rsidR="00035A7D" w:rsidRPr="00D174CA" w:rsidRDefault="00035A7D" w:rsidP="00035A7D">
            <w:pPr>
              <w:spacing w:line="288" w:lineRule="auto"/>
              <w:rPr>
                <w:rFonts w:ascii="Arial" w:hAnsi="Arial" w:cs="Arial"/>
                <w:color w:val="000000" w:themeColor="text1"/>
                <w:sz w:val="19"/>
                <w:szCs w:val="19"/>
              </w:rPr>
            </w:pPr>
          </w:p>
        </w:tc>
        <w:tc>
          <w:tcPr>
            <w:tcW w:w="742" w:type="pct"/>
            <w:vMerge/>
            <w:tcBorders>
              <w:left w:val="single" w:sz="4" w:space="0" w:color="auto"/>
              <w:bottom w:val="single" w:sz="4" w:space="0" w:color="auto"/>
              <w:right w:val="single" w:sz="4" w:space="0" w:color="auto"/>
            </w:tcBorders>
            <w:vAlign w:val="center"/>
          </w:tcPr>
          <w:p w14:paraId="4DE7BAA1" w14:textId="77777777" w:rsidR="00035A7D" w:rsidRPr="00D174CA" w:rsidRDefault="00035A7D" w:rsidP="00035A7D">
            <w:pPr>
              <w:spacing w:line="288" w:lineRule="auto"/>
              <w:rPr>
                <w:rFonts w:ascii="Arial" w:hAnsi="Arial" w:cs="Arial"/>
                <w:color w:val="000000" w:themeColor="text1"/>
                <w:sz w:val="19"/>
                <w:szCs w:val="19"/>
              </w:rPr>
            </w:pPr>
          </w:p>
        </w:tc>
        <w:tc>
          <w:tcPr>
            <w:tcW w:w="1251" w:type="pct"/>
            <w:vMerge/>
            <w:tcBorders>
              <w:left w:val="single" w:sz="4" w:space="0" w:color="auto"/>
              <w:bottom w:val="single" w:sz="4" w:space="0" w:color="auto"/>
              <w:right w:val="single" w:sz="4" w:space="0" w:color="auto"/>
            </w:tcBorders>
            <w:vAlign w:val="center"/>
          </w:tcPr>
          <w:p w14:paraId="4DEF825C" w14:textId="77777777" w:rsidR="00035A7D" w:rsidRPr="00D174CA" w:rsidRDefault="00035A7D" w:rsidP="00035A7D">
            <w:pPr>
              <w:spacing w:line="288" w:lineRule="auto"/>
              <w:rPr>
                <w:rFonts w:ascii="Arial" w:hAnsi="Arial" w:cs="Arial"/>
                <w:color w:val="000000" w:themeColor="text1"/>
                <w:sz w:val="19"/>
                <w:szCs w:val="19"/>
              </w:rPr>
            </w:pPr>
          </w:p>
        </w:tc>
        <w:tc>
          <w:tcPr>
            <w:tcW w:w="437" w:type="pct"/>
            <w:vMerge/>
            <w:tcBorders>
              <w:left w:val="single" w:sz="4" w:space="0" w:color="auto"/>
              <w:bottom w:val="single" w:sz="4" w:space="0" w:color="auto"/>
              <w:right w:val="single" w:sz="4" w:space="0" w:color="auto"/>
            </w:tcBorders>
            <w:vAlign w:val="center"/>
          </w:tcPr>
          <w:p w14:paraId="7868F562"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6D9ABB5E"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0</w:t>
            </w:r>
          </w:p>
        </w:tc>
        <w:tc>
          <w:tcPr>
            <w:tcW w:w="1846" w:type="pct"/>
            <w:tcBorders>
              <w:top w:val="single" w:sz="4" w:space="0" w:color="auto"/>
              <w:left w:val="single" w:sz="4" w:space="0" w:color="auto"/>
              <w:bottom w:val="single" w:sz="4" w:space="0" w:color="auto"/>
              <w:right w:val="single" w:sz="4" w:space="0" w:color="auto"/>
            </w:tcBorders>
            <w:vAlign w:val="center"/>
          </w:tcPr>
          <w:p w14:paraId="6412EE45"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0728AC17" w14:textId="6EDED7EC" w:rsidR="00E9540B" w:rsidRPr="00D174CA" w:rsidRDefault="00E9540B" w:rsidP="00E9540B">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w:t>
      </w:r>
      <w:r w:rsidR="00274962">
        <w:rPr>
          <w:rFonts w:ascii="Arial" w:hAnsi="Arial" w:cs="Arial"/>
          <w:color w:val="000000" w:themeColor="text1"/>
          <w:sz w:val="19"/>
          <w:szCs w:val="19"/>
        </w:rPr>
        <w:t xml:space="preserve">: </w:t>
      </w:r>
      <w:r w:rsidRPr="00D174CA">
        <w:rPr>
          <w:rFonts w:ascii="Arial" w:hAnsi="Arial" w:cs="Arial"/>
          <w:color w:val="000000" w:themeColor="text1"/>
          <w:sz w:val="19"/>
          <w:szCs w:val="19"/>
        </w:rPr>
        <w:t>11. Rozpočet projektu, príloha Opis projektu, príloha Rozpočet projektu.</w:t>
      </w:r>
    </w:p>
    <w:p w14:paraId="3E5E91CC" w14:textId="77E69B09" w:rsidR="00E9540B" w:rsidRPr="00D174CA" w:rsidRDefault="00E9540B" w:rsidP="00E9540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E97DAD">
        <w:rPr>
          <w:rFonts w:ascii="Arial" w:eastAsiaTheme="minorHAnsi" w:hAnsi="Arial" w:cs="Arial"/>
          <w:color w:val="000000" w:themeColor="text1"/>
          <w:sz w:val="19"/>
          <w:szCs w:val="19"/>
          <w:bdr w:val="none" w:sz="0" w:space="0" w:color="auto"/>
          <w:lang w:val="sk-SK"/>
        </w:rPr>
        <w:t xml:space="preserve">podrobného </w:t>
      </w:r>
      <w:r w:rsidR="004C3256" w:rsidRPr="00E97DAD">
        <w:rPr>
          <w:rFonts w:ascii="Arial" w:eastAsiaTheme="minorHAnsi" w:hAnsi="Arial" w:cs="Arial"/>
          <w:color w:val="000000" w:themeColor="text1"/>
          <w:sz w:val="19"/>
          <w:szCs w:val="19"/>
          <w:bdr w:val="none" w:sz="0" w:space="0" w:color="auto"/>
          <w:lang w:val="sk-SK"/>
        </w:rPr>
        <w:t xml:space="preserve">položkového </w:t>
      </w:r>
      <w:r w:rsidRPr="00E97DAD">
        <w:rPr>
          <w:rFonts w:ascii="Arial" w:eastAsiaTheme="minorHAnsi" w:hAnsi="Arial" w:cs="Arial"/>
          <w:color w:val="000000" w:themeColor="text1"/>
          <w:sz w:val="19"/>
          <w:szCs w:val="19"/>
          <w:bdr w:val="none" w:sz="0" w:space="0" w:color="auto"/>
          <w:lang w:val="sk-SK"/>
        </w:rPr>
        <w:t>rozpočtu projektu</w:t>
      </w:r>
      <w:r w:rsidRPr="00D174CA">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63AA5982" w14:textId="760E6634" w:rsidR="00C729B3" w:rsidRPr="00D174CA" w:rsidRDefault="00E9540B" w:rsidP="00274962">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729B3" w:rsidRPr="00D174CA" w:rsidSect="00960DFE">
      <w:headerReference w:type="default" r:id="rId8"/>
      <w:footerReference w:type="default" r:id="rId9"/>
      <w:headerReference w:type="first" r:id="rId10"/>
      <w:footerReference w:type="first" r:id="rId11"/>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92ABC" w14:textId="77777777" w:rsidR="00050E16" w:rsidRDefault="00050E16" w:rsidP="006447D5">
      <w:pPr>
        <w:spacing w:after="0" w:line="240" w:lineRule="auto"/>
      </w:pPr>
      <w:r>
        <w:separator/>
      </w:r>
    </w:p>
  </w:endnote>
  <w:endnote w:type="continuationSeparator" w:id="0">
    <w:p w14:paraId="55B40DDB" w14:textId="77777777" w:rsidR="00050E16" w:rsidRDefault="00050E16"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0815530"/>
      <w:docPartObj>
        <w:docPartGallery w:val="Page Numbers (Bottom of Page)"/>
        <w:docPartUnique/>
      </w:docPartObj>
    </w:sdtPr>
    <w:sdtEndPr>
      <w:rPr>
        <w:noProof/>
      </w:rPr>
    </w:sdtEndPr>
    <w:sdtContent>
      <w:p w14:paraId="25C90DBD" w14:textId="3D84C192" w:rsidR="00050E16" w:rsidRDefault="00092F19" w:rsidP="00092F19">
        <w:pPr>
          <w:pStyle w:val="Pta"/>
        </w:pPr>
        <w:r>
          <w:rPr>
            <w:rFonts w:ascii="Arial" w:hAnsi="Arial" w:cs="Arial"/>
            <w:sz w:val="16"/>
            <w:szCs w:val="16"/>
          </w:rPr>
          <w:t xml:space="preserve">Príručka pre odborných hodnotiteľov IROP, verzia </w:t>
        </w:r>
        <w:r w:rsidR="003E14E9">
          <w:rPr>
            <w:rFonts w:ascii="Arial" w:hAnsi="Arial" w:cs="Arial"/>
            <w:sz w:val="16"/>
            <w:szCs w:val="16"/>
          </w:rPr>
          <w:t>10</w:t>
        </w:r>
        <w:ins w:id="7" w:author="OM" w:date="2020-02-24T09:58:00Z">
          <w:r w:rsidR="002C0E49">
            <w:rPr>
              <w:rFonts w:ascii="Arial" w:hAnsi="Arial" w:cs="Arial"/>
              <w:sz w:val="16"/>
              <w:szCs w:val="16"/>
            </w:rPr>
            <w:t>.1</w:t>
          </w:r>
        </w:ins>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00050E16">
          <w:fldChar w:fldCharType="begin"/>
        </w:r>
        <w:r w:rsidR="00050E16">
          <w:instrText xml:space="preserve"> PAGE   \* MERGEFORMAT </w:instrText>
        </w:r>
        <w:r w:rsidR="00050E16">
          <w:fldChar w:fldCharType="separate"/>
        </w:r>
        <w:r w:rsidR="002C0E49">
          <w:rPr>
            <w:noProof/>
          </w:rPr>
          <w:t>15</w:t>
        </w:r>
        <w:r w:rsidR="00050E16">
          <w:rPr>
            <w:noProof/>
          </w:rPr>
          <w:fldChar w:fldCharType="end"/>
        </w:r>
      </w:p>
    </w:sdtContent>
  </w:sdt>
  <w:p w14:paraId="2D20C8F4" w14:textId="77777777" w:rsidR="00050E16" w:rsidRDefault="00050E1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2266" w14:textId="5478AB85" w:rsidR="00092F19" w:rsidRDefault="00092F19">
    <w:pPr>
      <w:pStyle w:val="Pta"/>
    </w:pPr>
    <w:r>
      <w:rPr>
        <w:rFonts w:ascii="Arial" w:hAnsi="Arial" w:cs="Arial"/>
        <w:sz w:val="16"/>
        <w:szCs w:val="16"/>
      </w:rPr>
      <w:t xml:space="preserve">Príručka pre odborných hodnotiteľov IROP, verzia </w:t>
    </w:r>
    <w:r w:rsidR="003E14E9">
      <w:rPr>
        <w:rFonts w:ascii="Arial" w:hAnsi="Arial" w:cs="Arial"/>
        <w:sz w:val="16"/>
        <w:szCs w:val="16"/>
      </w:rPr>
      <w:t>10</w:t>
    </w:r>
    <w:ins w:id="8" w:author="OM" w:date="2020-02-24T09:58:00Z">
      <w:r w:rsidR="002C0E49">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1963C" w14:textId="77777777" w:rsidR="00050E16" w:rsidRDefault="00050E16" w:rsidP="006447D5">
      <w:pPr>
        <w:spacing w:after="0" w:line="240" w:lineRule="auto"/>
      </w:pPr>
      <w:r>
        <w:separator/>
      </w:r>
    </w:p>
  </w:footnote>
  <w:footnote w:type="continuationSeparator" w:id="0">
    <w:p w14:paraId="52F658E7" w14:textId="77777777" w:rsidR="00050E16" w:rsidRDefault="00050E16"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64758" w14:textId="77777777" w:rsidR="00050E16" w:rsidRDefault="00050E16" w:rsidP="00D93B98">
    <w:pPr>
      <w:pStyle w:val="Hlavika"/>
    </w:pPr>
    <w:r>
      <w:tab/>
    </w:r>
    <w:r w:rsidRPr="005D6A9C">
      <w:tab/>
    </w:r>
    <w:r w:rsidRPr="005D6A9C">
      <w:tab/>
    </w:r>
    <w:r w:rsidRPr="005D6A9C">
      <w:tab/>
    </w:r>
    <w:r w:rsidRPr="005D6A9C">
      <w:tab/>
    </w:r>
    <w:r w:rsidRPr="005D6A9C">
      <w:tab/>
    </w:r>
  </w:p>
  <w:p w14:paraId="0AEBC214" w14:textId="77777777" w:rsidR="00050E16" w:rsidRPr="00D93B98" w:rsidRDefault="00050E16" w:rsidP="00D93B9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CA608" w14:textId="52058A09" w:rsidR="00050E16" w:rsidRDefault="00050E16" w:rsidP="00B131BB">
    <w:pPr>
      <w:pStyle w:val="Hlavika"/>
    </w:pPr>
    <w:r>
      <w:rPr>
        <w:noProof/>
        <w:lang w:eastAsia="sk-SK"/>
      </w:rPr>
      <w:drawing>
        <wp:anchor distT="0" distB="0" distL="114300" distR="114300" simplePos="0" relativeHeight="251664384" behindDoc="1" locked="0" layoutInCell="1" allowOverlap="1" wp14:anchorId="2F755E26" wp14:editId="12862C73">
          <wp:simplePos x="0" y="0"/>
          <wp:positionH relativeFrom="column">
            <wp:posOffset>166370</wp:posOffset>
          </wp:positionH>
          <wp:positionV relativeFrom="paragraph">
            <wp:posOffset>-17780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0"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5408" behindDoc="1" locked="0" layoutInCell="1" allowOverlap="1" wp14:anchorId="3DC8D056" wp14:editId="2A5E8E7C">
          <wp:simplePos x="0" y="0"/>
          <wp:positionH relativeFrom="column">
            <wp:posOffset>7806055</wp:posOffset>
          </wp:positionH>
          <wp:positionV relativeFrom="paragraph">
            <wp:posOffset>15240</wp:posOffset>
          </wp:positionV>
          <wp:extent cx="1638935" cy="459740"/>
          <wp:effectExtent l="0" t="0" r="0" b="0"/>
          <wp:wrapTight wrapText="bothSides">
            <wp:wrapPolygon edited="0">
              <wp:start x="0" y="0"/>
              <wp:lineTo x="0" y="20586"/>
              <wp:lineTo x="21341" y="20586"/>
              <wp:lineTo x="21341" y="0"/>
              <wp:lineTo x="0" y="0"/>
            </wp:wrapPolygon>
          </wp:wrapTight>
          <wp:docPr id="2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6157D">
      <w:rPr>
        <w:rFonts w:ascii="MetaNormal-Roman" w:hAnsi="MetaNormal-Roman"/>
        <w:noProof/>
        <w:lang w:eastAsia="sk-SK"/>
      </w:rPr>
      <w:drawing>
        <wp:anchor distT="0" distB="0" distL="114300" distR="114300" simplePos="0" relativeHeight="251666432" behindDoc="0" locked="0" layoutInCell="1" allowOverlap="1" wp14:anchorId="058E7500" wp14:editId="72BD4A0C">
          <wp:simplePos x="0" y="0"/>
          <wp:positionH relativeFrom="column">
            <wp:posOffset>4150995</wp:posOffset>
          </wp:positionH>
          <wp:positionV relativeFrom="paragraph">
            <wp:posOffset>-99060</wp:posOffset>
          </wp:positionV>
          <wp:extent cx="1226820" cy="755015"/>
          <wp:effectExtent l="0" t="0" r="0" b="6985"/>
          <wp:wrapNone/>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tab/>
    </w:r>
  </w:p>
  <w:p w14:paraId="2B0A59D9" w14:textId="77777777" w:rsidR="00050E16" w:rsidRDefault="00050E16" w:rsidP="00B131BB">
    <w:pPr>
      <w:pStyle w:val="Hlavika"/>
      <w:tabs>
        <w:tab w:val="left" w:pos="1977"/>
        <w:tab w:val="left" w:pos="2775"/>
      </w:tabs>
      <w:ind w:firstLine="1977"/>
    </w:pPr>
    <w:r>
      <w:tab/>
    </w:r>
    <w:r>
      <w:tab/>
    </w:r>
  </w:p>
  <w:p w14:paraId="4725A49C" w14:textId="77777777" w:rsidR="00050E16" w:rsidRDefault="00050E16" w:rsidP="00B131B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D9C"/>
    <w:multiLevelType w:val="hybridMultilevel"/>
    <w:tmpl w:val="D05C1400"/>
    <w:lvl w:ilvl="0" w:tplc="1F6E4746">
      <w:start w:val="7"/>
      <w:numFmt w:val="bullet"/>
      <w:lvlText w:val="-"/>
      <w:lvlJc w:val="left"/>
      <w:pPr>
        <w:ind w:left="72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14B90"/>
    <w:multiLevelType w:val="hybridMultilevel"/>
    <w:tmpl w:val="2366507E"/>
    <w:lvl w:ilvl="0" w:tplc="3300F5D2">
      <w:numFmt w:val="bullet"/>
      <w:lvlText w:val="•"/>
      <w:lvlJc w:val="left"/>
      <w:pPr>
        <w:ind w:left="1080" w:hanging="360"/>
      </w:pPr>
      <w:rPr>
        <w:rFonts w:ascii="Arial" w:eastAsiaTheme="majorEastAsia"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D94CFA"/>
    <w:multiLevelType w:val="hybridMultilevel"/>
    <w:tmpl w:val="50B6BB04"/>
    <w:lvl w:ilvl="0" w:tplc="1A64C7B6">
      <w:numFmt w:val="bullet"/>
      <w:lvlText w:val="-"/>
      <w:lvlJc w:val="left"/>
      <w:pPr>
        <w:ind w:left="780" w:hanging="360"/>
      </w:pPr>
      <w:rPr>
        <w:rFonts w:ascii="Arial" w:eastAsia="Times New Roman" w:hAnsi="Arial" w:hint="default"/>
        <w:color w:val="auto"/>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05781B"/>
    <w:multiLevelType w:val="hybridMultilevel"/>
    <w:tmpl w:val="EA6E0D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FE2577B"/>
    <w:multiLevelType w:val="hybridMultilevel"/>
    <w:tmpl w:val="AC9A04EC"/>
    <w:lvl w:ilvl="0" w:tplc="3280CF38">
      <w:numFmt w:val="bullet"/>
      <w:lvlText w:val="-"/>
      <w:lvlJc w:val="left"/>
      <w:pPr>
        <w:ind w:left="720" w:hanging="360"/>
      </w:pPr>
      <w:rPr>
        <w:rFonts w:ascii="Arial Narrow" w:eastAsia="Times New Roman"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CA26F3"/>
    <w:multiLevelType w:val="hybridMultilevel"/>
    <w:tmpl w:val="F1BC76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D9B113C"/>
    <w:multiLevelType w:val="hybridMultilevel"/>
    <w:tmpl w:val="9D881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4840AD"/>
    <w:multiLevelType w:val="hybridMultilevel"/>
    <w:tmpl w:val="CDBAD360"/>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0596531"/>
    <w:multiLevelType w:val="hybridMultilevel"/>
    <w:tmpl w:val="CC44C64C"/>
    <w:lvl w:ilvl="0" w:tplc="9EC20F2C">
      <w:start w:val="1"/>
      <w:numFmt w:val="decimal"/>
      <w:pStyle w:val="Nad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1DD6F60"/>
    <w:multiLevelType w:val="hybridMultilevel"/>
    <w:tmpl w:val="FBBE32C6"/>
    <w:lvl w:ilvl="0" w:tplc="EBA26A6A">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317165E"/>
    <w:multiLevelType w:val="hybridMultilevel"/>
    <w:tmpl w:val="AF5AA0D4"/>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82E464E"/>
    <w:multiLevelType w:val="hybridMultilevel"/>
    <w:tmpl w:val="DC5EA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9022A1"/>
    <w:multiLevelType w:val="hybridMultilevel"/>
    <w:tmpl w:val="2DB01AFA"/>
    <w:lvl w:ilvl="0" w:tplc="3280CF38">
      <w:numFmt w:val="bullet"/>
      <w:lvlText w:val="-"/>
      <w:lvlJc w:val="left"/>
      <w:pPr>
        <w:ind w:left="720" w:hanging="360"/>
      </w:pPr>
      <w:rPr>
        <w:rFonts w:ascii="Arial Narrow" w:eastAsia="Times New Roman" w:hAnsi="Arial Narrow" w:cstheme="minorBid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29A2FF8"/>
    <w:multiLevelType w:val="hybridMultilevel"/>
    <w:tmpl w:val="F4921C8C"/>
    <w:lvl w:ilvl="0" w:tplc="500EAB92">
      <w:start w:val="1"/>
      <w:numFmt w:val="decimal"/>
      <w:pStyle w:val="Nadpi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53FB7EDE"/>
    <w:multiLevelType w:val="hybridMultilevel"/>
    <w:tmpl w:val="D0FCFC88"/>
    <w:lvl w:ilvl="0" w:tplc="3280CF38">
      <w:numFmt w:val="bullet"/>
      <w:lvlText w:val="-"/>
      <w:lvlJc w:val="left"/>
      <w:pPr>
        <w:ind w:left="720" w:hanging="360"/>
      </w:pPr>
      <w:rPr>
        <w:rFonts w:ascii="Arial Narrow" w:eastAsia="Times New Roman"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9175577"/>
    <w:multiLevelType w:val="hybridMultilevel"/>
    <w:tmpl w:val="13B09A94"/>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5"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8325EE8"/>
    <w:multiLevelType w:val="hybridMultilevel"/>
    <w:tmpl w:val="80AEF898"/>
    <w:lvl w:ilvl="0" w:tplc="EFC0270A">
      <w:numFmt w:val="bullet"/>
      <w:lvlText w:val="-"/>
      <w:lvlJc w:val="left"/>
      <w:pPr>
        <w:ind w:left="1440" w:hanging="360"/>
      </w:pPr>
      <w:rPr>
        <w:rFonts w:ascii="Arial" w:eastAsia="Times New Roman"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B02614E"/>
    <w:multiLevelType w:val="hybridMultilevel"/>
    <w:tmpl w:val="62B416A0"/>
    <w:lvl w:ilvl="0" w:tplc="041B0001">
      <w:start w:val="1"/>
      <w:numFmt w:val="bullet"/>
      <w:lvlText w:val=""/>
      <w:lvlJc w:val="left"/>
      <w:pPr>
        <w:ind w:left="780" w:hanging="360"/>
      </w:pPr>
      <w:rPr>
        <w:rFonts w:ascii="Symbol" w:hAnsi="Symbol" w:hint="default"/>
      </w:rPr>
    </w:lvl>
    <w:lvl w:ilvl="1" w:tplc="041B0003">
      <w:start w:val="1"/>
      <w:numFmt w:val="bullet"/>
      <w:lvlText w:val="o"/>
      <w:lvlJc w:val="left"/>
      <w:pPr>
        <w:ind w:left="1500" w:hanging="360"/>
      </w:pPr>
      <w:rPr>
        <w:rFonts w:ascii="Courier New" w:hAnsi="Courier New" w:cs="Courier New" w:hint="default"/>
      </w:rPr>
    </w:lvl>
    <w:lvl w:ilvl="2" w:tplc="041B0005">
      <w:start w:val="1"/>
      <w:numFmt w:val="bullet"/>
      <w:lvlText w:val=""/>
      <w:lvlJc w:val="left"/>
      <w:pPr>
        <w:ind w:left="2220" w:hanging="360"/>
      </w:pPr>
      <w:rPr>
        <w:rFonts w:ascii="Wingdings" w:hAnsi="Wingdings" w:hint="default"/>
      </w:rPr>
    </w:lvl>
    <w:lvl w:ilvl="3" w:tplc="041B0001">
      <w:start w:val="1"/>
      <w:numFmt w:val="bullet"/>
      <w:lvlText w:val=""/>
      <w:lvlJc w:val="left"/>
      <w:pPr>
        <w:ind w:left="2940" w:hanging="360"/>
      </w:pPr>
      <w:rPr>
        <w:rFonts w:ascii="Symbol" w:hAnsi="Symbol" w:hint="default"/>
      </w:rPr>
    </w:lvl>
    <w:lvl w:ilvl="4" w:tplc="041B0003">
      <w:start w:val="1"/>
      <w:numFmt w:val="bullet"/>
      <w:lvlText w:val="o"/>
      <w:lvlJc w:val="left"/>
      <w:pPr>
        <w:ind w:left="3660" w:hanging="360"/>
      </w:pPr>
      <w:rPr>
        <w:rFonts w:ascii="Courier New" w:hAnsi="Courier New" w:cs="Courier New" w:hint="default"/>
      </w:rPr>
    </w:lvl>
    <w:lvl w:ilvl="5" w:tplc="041B0005">
      <w:start w:val="1"/>
      <w:numFmt w:val="bullet"/>
      <w:lvlText w:val=""/>
      <w:lvlJc w:val="left"/>
      <w:pPr>
        <w:ind w:left="4380" w:hanging="360"/>
      </w:pPr>
      <w:rPr>
        <w:rFonts w:ascii="Wingdings" w:hAnsi="Wingdings" w:hint="default"/>
      </w:rPr>
    </w:lvl>
    <w:lvl w:ilvl="6" w:tplc="041B0001">
      <w:start w:val="1"/>
      <w:numFmt w:val="bullet"/>
      <w:lvlText w:val=""/>
      <w:lvlJc w:val="left"/>
      <w:pPr>
        <w:ind w:left="5100" w:hanging="360"/>
      </w:pPr>
      <w:rPr>
        <w:rFonts w:ascii="Symbol" w:hAnsi="Symbol" w:hint="default"/>
      </w:rPr>
    </w:lvl>
    <w:lvl w:ilvl="7" w:tplc="041B0003">
      <w:start w:val="1"/>
      <w:numFmt w:val="bullet"/>
      <w:lvlText w:val="o"/>
      <w:lvlJc w:val="left"/>
      <w:pPr>
        <w:ind w:left="5820" w:hanging="360"/>
      </w:pPr>
      <w:rPr>
        <w:rFonts w:ascii="Courier New" w:hAnsi="Courier New" w:cs="Courier New" w:hint="default"/>
      </w:rPr>
    </w:lvl>
    <w:lvl w:ilvl="8" w:tplc="041B0005">
      <w:start w:val="1"/>
      <w:numFmt w:val="bullet"/>
      <w:lvlText w:val=""/>
      <w:lvlJc w:val="left"/>
      <w:pPr>
        <w:ind w:left="6540" w:hanging="360"/>
      </w:pPr>
      <w:rPr>
        <w:rFonts w:ascii="Wingdings" w:hAnsi="Wingdings" w:hint="default"/>
      </w:rPr>
    </w:lvl>
  </w:abstractNum>
  <w:abstractNum w:abstractNumId="50"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2"/>
  </w:num>
  <w:num w:numId="4">
    <w:abstractNumId w:val="46"/>
  </w:num>
  <w:num w:numId="5">
    <w:abstractNumId w:val="47"/>
  </w:num>
  <w:num w:numId="6">
    <w:abstractNumId w:val="14"/>
  </w:num>
  <w:num w:numId="7">
    <w:abstractNumId w:val="44"/>
  </w:num>
  <w:num w:numId="8">
    <w:abstractNumId w:val="17"/>
  </w:num>
  <w:num w:numId="9">
    <w:abstractNumId w:val="19"/>
  </w:num>
  <w:num w:numId="10">
    <w:abstractNumId w:val="10"/>
  </w:num>
  <w:num w:numId="11">
    <w:abstractNumId w:val="30"/>
  </w:num>
  <w:num w:numId="12">
    <w:abstractNumId w:val="26"/>
  </w:num>
  <w:num w:numId="13">
    <w:abstractNumId w:val="43"/>
  </w:num>
  <w:num w:numId="14">
    <w:abstractNumId w:val="38"/>
  </w:num>
  <w:num w:numId="15">
    <w:abstractNumId w:val="23"/>
  </w:num>
  <w:num w:numId="16">
    <w:abstractNumId w:val="16"/>
  </w:num>
  <w:num w:numId="17">
    <w:abstractNumId w:val="33"/>
  </w:num>
  <w:num w:numId="18">
    <w:abstractNumId w:val="45"/>
  </w:num>
  <w:num w:numId="19">
    <w:abstractNumId w:val="40"/>
  </w:num>
  <w:num w:numId="20">
    <w:abstractNumId w:val="6"/>
  </w:num>
  <w:num w:numId="21">
    <w:abstractNumId w:val="4"/>
  </w:num>
  <w:num w:numId="22">
    <w:abstractNumId w:val="49"/>
  </w:num>
  <w:num w:numId="23">
    <w:abstractNumId w:val="7"/>
  </w:num>
  <w:num w:numId="24">
    <w:abstractNumId w:val="11"/>
  </w:num>
  <w:num w:numId="25">
    <w:abstractNumId w:val="50"/>
  </w:num>
  <w:num w:numId="26">
    <w:abstractNumId w:val="22"/>
  </w:num>
  <w:num w:numId="27">
    <w:abstractNumId w:val="35"/>
  </w:num>
  <w:num w:numId="28">
    <w:abstractNumId w:val="4"/>
  </w:num>
  <w:num w:numId="29">
    <w:abstractNumId w:val="50"/>
  </w:num>
  <w:num w:numId="30">
    <w:abstractNumId w:val="31"/>
  </w:num>
  <w:num w:numId="31">
    <w:abstractNumId w:val="5"/>
  </w:num>
  <w:num w:numId="32">
    <w:abstractNumId w:val="42"/>
  </w:num>
  <w:num w:numId="33">
    <w:abstractNumId w:val="3"/>
  </w:num>
  <w:num w:numId="34">
    <w:abstractNumId w:val="8"/>
  </w:num>
  <w:num w:numId="35">
    <w:abstractNumId w:val="25"/>
  </w:num>
  <w:num w:numId="36">
    <w:abstractNumId w:val="37"/>
  </w:num>
  <w:num w:numId="37">
    <w:abstractNumId w:val="12"/>
  </w:num>
  <w:num w:numId="38">
    <w:abstractNumId w:val="24"/>
  </w:num>
  <w:num w:numId="39">
    <w:abstractNumId w:val="39"/>
  </w:num>
  <w:num w:numId="40">
    <w:abstractNumId w:val="34"/>
  </w:num>
  <w:num w:numId="41">
    <w:abstractNumId w:val="0"/>
  </w:num>
  <w:num w:numId="42">
    <w:abstractNumId w:val="20"/>
  </w:num>
  <w:num w:numId="43">
    <w:abstractNumId w:val="21"/>
  </w:num>
  <w:num w:numId="44">
    <w:abstractNumId w:val="36"/>
  </w:num>
  <w:num w:numId="45">
    <w:abstractNumId w:val="27"/>
  </w:num>
  <w:num w:numId="46">
    <w:abstractNumId w:val="15"/>
  </w:num>
  <w:num w:numId="47">
    <w:abstractNumId w:val="18"/>
  </w:num>
  <w:num w:numId="48">
    <w:abstractNumId w:val="29"/>
  </w:num>
  <w:num w:numId="49">
    <w:abstractNumId w:val="48"/>
  </w:num>
  <w:num w:numId="50">
    <w:abstractNumId w:val="1"/>
  </w:num>
  <w:num w:numId="51">
    <w:abstractNumId w:val="13"/>
  </w:num>
  <w:num w:numId="52">
    <w:abstractNumId w:val="41"/>
  </w:num>
  <w:num w:numId="53">
    <w:abstractNumId w:val="3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10"/>
  <w:displayHorizontalDrawingGridEvery w:val="2"/>
  <w:displayVertic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79A8"/>
    <w:rsid w:val="0001588A"/>
    <w:rsid w:val="0001660D"/>
    <w:rsid w:val="00032EAB"/>
    <w:rsid w:val="000340BD"/>
    <w:rsid w:val="00034AD0"/>
    <w:rsid w:val="00035A7D"/>
    <w:rsid w:val="0004377C"/>
    <w:rsid w:val="00044CAC"/>
    <w:rsid w:val="000453CC"/>
    <w:rsid w:val="00050E16"/>
    <w:rsid w:val="00053DF4"/>
    <w:rsid w:val="00055A2D"/>
    <w:rsid w:val="000579E5"/>
    <w:rsid w:val="00060D5E"/>
    <w:rsid w:val="000627E5"/>
    <w:rsid w:val="0006357E"/>
    <w:rsid w:val="0006402A"/>
    <w:rsid w:val="00066478"/>
    <w:rsid w:val="00067BC2"/>
    <w:rsid w:val="00071E45"/>
    <w:rsid w:val="0007215C"/>
    <w:rsid w:val="0007302B"/>
    <w:rsid w:val="00073386"/>
    <w:rsid w:val="00076C55"/>
    <w:rsid w:val="00080882"/>
    <w:rsid w:val="000855A1"/>
    <w:rsid w:val="0008777E"/>
    <w:rsid w:val="00087ADC"/>
    <w:rsid w:val="00087FF5"/>
    <w:rsid w:val="00092F19"/>
    <w:rsid w:val="000944CC"/>
    <w:rsid w:val="000956D6"/>
    <w:rsid w:val="00097647"/>
    <w:rsid w:val="000A256E"/>
    <w:rsid w:val="000A342E"/>
    <w:rsid w:val="000A602F"/>
    <w:rsid w:val="000A74C2"/>
    <w:rsid w:val="000B046D"/>
    <w:rsid w:val="000B1F02"/>
    <w:rsid w:val="000B2DE7"/>
    <w:rsid w:val="000C0810"/>
    <w:rsid w:val="000C159E"/>
    <w:rsid w:val="000C3784"/>
    <w:rsid w:val="000C78BE"/>
    <w:rsid w:val="000D28B0"/>
    <w:rsid w:val="000D2EAB"/>
    <w:rsid w:val="000E27C6"/>
    <w:rsid w:val="000E6ECC"/>
    <w:rsid w:val="000F155A"/>
    <w:rsid w:val="000F3CD3"/>
    <w:rsid w:val="00100041"/>
    <w:rsid w:val="00100D25"/>
    <w:rsid w:val="00100DE1"/>
    <w:rsid w:val="00101455"/>
    <w:rsid w:val="0010554F"/>
    <w:rsid w:val="00107DC2"/>
    <w:rsid w:val="00110CF7"/>
    <w:rsid w:val="00112DDE"/>
    <w:rsid w:val="001136EA"/>
    <w:rsid w:val="001156AF"/>
    <w:rsid w:val="00116456"/>
    <w:rsid w:val="00116857"/>
    <w:rsid w:val="0011689D"/>
    <w:rsid w:val="00120768"/>
    <w:rsid w:val="0012301B"/>
    <w:rsid w:val="001266A0"/>
    <w:rsid w:val="0012785C"/>
    <w:rsid w:val="0013048D"/>
    <w:rsid w:val="0013600D"/>
    <w:rsid w:val="00141895"/>
    <w:rsid w:val="00142AF6"/>
    <w:rsid w:val="00142FD9"/>
    <w:rsid w:val="00145484"/>
    <w:rsid w:val="001502C2"/>
    <w:rsid w:val="00153653"/>
    <w:rsid w:val="00162F87"/>
    <w:rsid w:val="001714EF"/>
    <w:rsid w:val="00172DDC"/>
    <w:rsid w:val="00173297"/>
    <w:rsid w:val="0017439B"/>
    <w:rsid w:val="001769BC"/>
    <w:rsid w:val="00180B81"/>
    <w:rsid w:val="0018641E"/>
    <w:rsid w:val="00187338"/>
    <w:rsid w:val="00190013"/>
    <w:rsid w:val="00191C6B"/>
    <w:rsid w:val="00192444"/>
    <w:rsid w:val="00192A08"/>
    <w:rsid w:val="001A0CBE"/>
    <w:rsid w:val="001A2A68"/>
    <w:rsid w:val="001A438D"/>
    <w:rsid w:val="001A7E0A"/>
    <w:rsid w:val="001B15B3"/>
    <w:rsid w:val="001B3448"/>
    <w:rsid w:val="001D0B8B"/>
    <w:rsid w:val="001D1854"/>
    <w:rsid w:val="001D1A22"/>
    <w:rsid w:val="001D5166"/>
    <w:rsid w:val="001E10C6"/>
    <w:rsid w:val="001E6A35"/>
    <w:rsid w:val="001E7345"/>
    <w:rsid w:val="001F0938"/>
    <w:rsid w:val="001F1942"/>
    <w:rsid w:val="001F2DFF"/>
    <w:rsid w:val="0020441E"/>
    <w:rsid w:val="00204A88"/>
    <w:rsid w:val="00206A9C"/>
    <w:rsid w:val="00207C86"/>
    <w:rsid w:val="00226709"/>
    <w:rsid w:val="00237713"/>
    <w:rsid w:val="00240572"/>
    <w:rsid w:val="00241F1A"/>
    <w:rsid w:val="00243ABB"/>
    <w:rsid w:val="0024580E"/>
    <w:rsid w:val="00245CAE"/>
    <w:rsid w:val="00246EF7"/>
    <w:rsid w:val="00251FCA"/>
    <w:rsid w:val="0025202F"/>
    <w:rsid w:val="0026157D"/>
    <w:rsid w:val="00262B9F"/>
    <w:rsid w:val="00264948"/>
    <w:rsid w:val="00271D01"/>
    <w:rsid w:val="00272F01"/>
    <w:rsid w:val="00273DB8"/>
    <w:rsid w:val="00274962"/>
    <w:rsid w:val="00276305"/>
    <w:rsid w:val="0027795C"/>
    <w:rsid w:val="00281453"/>
    <w:rsid w:val="0028704D"/>
    <w:rsid w:val="00294235"/>
    <w:rsid w:val="00294308"/>
    <w:rsid w:val="0029721B"/>
    <w:rsid w:val="00297E2A"/>
    <w:rsid w:val="002A0F60"/>
    <w:rsid w:val="002B04E3"/>
    <w:rsid w:val="002B3A18"/>
    <w:rsid w:val="002B4940"/>
    <w:rsid w:val="002B5816"/>
    <w:rsid w:val="002B7238"/>
    <w:rsid w:val="002C0E49"/>
    <w:rsid w:val="002C5339"/>
    <w:rsid w:val="002D0E71"/>
    <w:rsid w:val="002D30EF"/>
    <w:rsid w:val="002D5412"/>
    <w:rsid w:val="002D66BA"/>
    <w:rsid w:val="002D7819"/>
    <w:rsid w:val="002E24F1"/>
    <w:rsid w:val="002E4963"/>
    <w:rsid w:val="002E4D51"/>
    <w:rsid w:val="002E7672"/>
    <w:rsid w:val="002F07B1"/>
    <w:rsid w:val="002F40AF"/>
    <w:rsid w:val="002F5DC3"/>
    <w:rsid w:val="002F64EB"/>
    <w:rsid w:val="002F661C"/>
    <w:rsid w:val="002F70DC"/>
    <w:rsid w:val="00307EB6"/>
    <w:rsid w:val="00313578"/>
    <w:rsid w:val="00316616"/>
    <w:rsid w:val="00316976"/>
    <w:rsid w:val="003176C3"/>
    <w:rsid w:val="0032086A"/>
    <w:rsid w:val="00320B54"/>
    <w:rsid w:val="003269E1"/>
    <w:rsid w:val="003279D8"/>
    <w:rsid w:val="00327C2D"/>
    <w:rsid w:val="003302D3"/>
    <w:rsid w:val="00331805"/>
    <w:rsid w:val="003320FE"/>
    <w:rsid w:val="00336872"/>
    <w:rsid w:val="00337110"/>
    <w:rsid w:val="003406E9"/>
    <w:rsid w:val="00340728"/>
    <w:rsid w:val="00341B76"/>
    <w:rsid w:val="00343DB1"/>
    <w:rsid w:val="00345FB6"/>
    <w:rsid w:val="003524F8"/>
    <w:rsid w:val="00353A1A"/>
    <w:rsid w:val="00354021"/>
    <w:rsid w:val="003579D6"/>
    <w:rsid w:val="003627FB"/>
    <w:rsid w:val="003648DE"/>
    <w:rsid w:val="00367D9D"/>
    <w:rsid w:val="00372352"/>
    <w:rsid w:val="003734EE"/>
    <w:rsid w:val="00380C46"/>
    <w:rsid w:val="003827E3"/>
    <w:rsid w:val="00383ADC"/>
    <w:rsid w:val="00384EE4"/>
    <w:rsid w:val="0038512E"/>
    <w:rsid w:val="00393418"/>
    <w:rsid w:val="0039384E"/>
    <w:rsid w:val="003939D2"/>
    <w:rsid w:val="00393DD9"/>
    <w:rsid w:val="003940A4"/>
    <w:rsid w:val="00396940"/>
    <w:rsid w:val="003A4043"/>
    <w:rsid w:val="003B32AA"/>
    <w:rsid w:val="003B5ADF"/>
    <w:rsid w:val="003B7A4E"/>
    <w:rsid w:val="003C19C2"/>
    <w:rsid w:val="003C1E0A"/>
    <w:rsid w:val="003C2F96"/>
    <w:rsid w:val="003C3AA4"/>
    <w:rsid w:val="003C4EF8"/>
    <w:rsid w:val="003C52DC"/>
    <w:rsid w:val="003C61C5"/>
    <w:rsid w:val="003C7A2D"/>
    <w:rsid w:val="003D3D67"/>
    <w:rsid w:val="003D653C"/>
    <w:rsid w:val="003E148B"/>
    <w:rsid w:val="003E14E9"/>
    <w:rsid w:val="003E47B1"/>
    <w:rsid w:val="003E5082"/>
    <w:rsid w:val="003E6039"/>
    <w:rsid w:val="003F28D3"/>
    <w:rsid w:val="003F2E32"/>
    <w:rsid w:val="003F40D5"/>
    <w:rsid w:val="003F749D"/>
    <w:rsid w:val="00404055"/>
    <w:rsid w:val="00412C46"/>
    <w:rsid w:val="00412FA0"/>
    <w:rsid w:val="00413E8F"/>
    <w:rsid w:val="00415869"/>
    <w:rsid w:val="004173B1"/>
    <w:rsid w:val="004207A1"/>
    <w:rsid w:val="00420E07"/>
    <w:rsid w:val="00426285"/>
    <w:rsid w:val="00431751"/>
    <w:rsid w:val="00440986"/>
    <w:rsid w:val="00442D84"/>
    <w:rsid w:val="00444FCC"/>
    <w:rsid w:val="0044548E"/>
    <w:rsid w:val="00445684"/>
    <w:rsid w:val="00445704"/>
    <w:rsid w:val="00447D47"/>
    <w:rsid w:val="00450852"/>
    <w:rsid w:val="00453A1E"/>
    <w:rsid w:val="00453E6F"/>
    <w:rsid w:val="00456C8B"/>
    <w:rsid w:val="00457071"/>
    <w:rsid w:val="004604CF"/>
    <w:rsid w:val="00461E72"/>
    <w:rsid w:val="004632BB"/>
    <w:rsid w:val="00465FAE"/>
    <w:rsid w:val="00473113"/>
    <w:rsid w:val="00475AD2"/>
    <w:rsid w:val="004762C5"/>
    <w:rsid w:val="00480D9F"/>
    <w:rsid w:val="0048400A"/>
    <w:rsid w:val="004870FB"/>
    <w:rsid w:val="00492C48"/>
    <w:rsid w:val="00493914"/>
    <w:rsid w:val="004955B0"/>
    <w:rsid w:val="0049720A"/>
    <w:rsid w:val="004A6A74"/>
    <w:rsid w:val="004A7E39"/>
    <w:rsid w:val="004B5519"/>
    <w:rsid w:val="004B5B76"/>
    <w:rsid w:val="004B5CAA"/>
    <w:rsid w:val="004B5F8A"/>
    <w:rsid w:val="004B756D"/>
    <w:rsid w:val="004C2B43"/>
    <w:rsid w:val="004C3256"/>
    <w:rsid w:val="004C771A"/>
    <w:rsid w:val="004D222E"/>
    <w:rsid w:val="004E0FE2"/>
    <w:rsid w:val="004E27AC"/>
    <w:rsid w:val="004E4B98"/>
    <w:rsid w:val="004E6F28"/>
    <w:rsid w:val="004E6F41"/>
    <w:rsid w:val="004E6FA2"/>
    <w:rsid w:val="004F40BE"/>
    <w:rsid w:val="004F4B9F"/>
    <w:rsid w:val="00502FFB"/>
    <w:rsid w:val="00504067"/>
    <w:rsid w:val="0051226C"/>
    <w:rsid w:val="00513C81"/>
    <w:rsid w:val="005210D3"/>
    <w:rsid w:val="005268B1"/>
    <w:rsid w:val="005273A4"/>
    <w:rsid w:val="00533EDA"/>
    <w:rsid w:val="0054149D"/>
    <w:rsid w:val="005416F2"/>
    <w:rsid w:val="00543B2C"/>
    <w:rsid w:val="0054484D"/>
    <w:rsid w:val="005453CA"/>
    <w:rsid w:val="00546E83"/>
    <w:rsid w:val="005562F0"/>
    <w:rsid w:val="0057652E"/>
    <w:rsid w:val="00581A45"/>
    <w:rsid w:val="00582D98"/>
    <w:rsid w:val="005855C4"/>
    <w:rsid w:val="005909A2"/>
    <w:rsid w:val="00590C09"/>
    <w:rsid w:val="00593088"/>
    <w:rsid w:val="00593EB6"/>
    <w:rsid w:val="00595B20"/>
    <w:rsid w:val="0059761F"/>
    <w:rsid w:val="005A26D3"/>
    <w:rsid w:val="005A2A5C"/>
    <w:rsid w:val="005B1EA3"/>
    <w:rsid w:val="005B3219"/>
    <w:rsid w:val="005B53B7"/>
    <w:rsid w:val="005C0D61"/>
    <w:rsid w:val="005C1D17"/>
    <w:rsid w:val="005C3B0B"/>
    <w:rsid w:val="005C717D"/>
    <w:rsid w:val="005C7CE3"/>
    <w:rsid w:val="005D281E"/>
    <w:rsid w:val="005D5E20"/>
    <w:rsid w:val="005D6CC1"/>
    <w:rsid w:val="005E5F54"/>
    <w:rsid w:val="005E7C08"/>
    <w:rsid w:val="005F092D"/>
    <w:rsid w:val="005F10A6"/>
    <w:rsid w:val="006010E8"/>
    <w:rsid w:val="00604715"/>
    <w:rsid w:val="00607496"/>
    <w:rsid w:val="006112F9"/>
    <w:rsid w:val="00611A9C"/>
    <w:rsid w:val="0061310C"/>
    <w:rsid w:val="0062454D"/>
    <w:rsid w:val="00626A71"/>
    <w:rsid w:val="00633BC1"/>
    <w:rsid w:val="00634610"/>
    <w:rsid w:val="006436E8"/>
    <w:rsid w:val="006447D5"/>
    <w:rsid w:val="00645414"/>
    <w:rsid w:val="00656A72"/>
    <w:rsid w:val="00663652"/>
    <w:rsid w:val="006639C1"/>
    <w:rsid w:val="00677B16"/>
    <w:rsid w:val="0068160A"/>
    <w:rsid w:val="0068606D"/>
    <w:rsid w:val="00695730"/>
    <w:rsid w:val="006A373F"/>
    <w:rsid w:val="006A3872"/>
    <w:rsid w:val="006A5B38"/>
    <w:rsid w:val="006B0F82"/>
    <w:rsid w:val="006B396B"/>
    <w:rsid w:val="006B3FDE"/>
    <w:rsid w:val="006B58E1"/>
    <w:rsid w:val="006C0DB0"/>
    <w:rsid w:val="006C0E70"/>
    <w:rsid w:val="006C38A1"/>
    <w:rsid w:val="006D045A"/>
    <w:rsid w:val="006D21B9"/>
    <w:rsid w:val="006D5776"/>
    <w:rsid w:val="006E0F9B"/>
    <w:rsid w:val="006E38C4"/>
    <w:rsid w:val="006F0C0F"/>
    <w:rsid w:val="006F1121"/>
    <w:rsid w:val="006F242F"/>
    <w:rsid w:val="006F508F"/>
    <w:rsid w:val="006F6E4B"/>
    <w:rsid w:val="00703639"/>
    <w:rsid w:val="00707F19"/>
    <w:rsid w:val="00715F66"/>
    <w:rsid w:val="00720978"/>
    <w:rsid w:val="007338EA"/>
    <w:rsid w:val="007369D1"/>
    <w:rsid w:val="00736B1F"/>
    <w:rsid w:val="00737B41"/>
    <w:rsid w:val="00737FE6"/>
    <w:rsid w:val="007402B2"/>
    <w:rsid w:val="007519EE"/>
    <w:rsid w:val="007529D0"/>
    <w:rsid w:val="00752CE8"/>
    <w:rsid w:val="007531E1"/>
    <w:rsid w:val="00754546"/>
    <w:rsid w:val="007600B9"/>
    <w:rsid w:val="007619CF"/>
    <w:rsid w:val="00764593"/>
    <w:rsid w:val="00767508"/>
    <w:rsid w:val="00771679"/>
    <w:rsid w:val="00771E97"/>
    <w:rsid w:val="007764D1"/>
    <w:rsid w:val="00776E20"/>
    <w:rsid w:val="00781E9F"/>
    <w:rsid w:val="00783D8E"/>
    <w:rsid w:val="007840AB"/>
    <w:rsid w:val="00791246"/>
    <w:rsid w:val="0079750A"/>
    <w:rsid w:val="007A0B17"/>
    <w:rsid w:val="007A21AB"/>
    <w:rsid w:val="007A21D8"/>
    <w:rsid w:val="007A3934"/>
    <w:rsid w:val="007A5E94"/>
    <w:rsid w:val="007B0517"/>
    <w:rsid w:val="007B1085"/>
    <w:rsid w:val="007B35EF"/>
    <w:rsid w:val="007B3752"/>
    <w:rsid w:val="007B4E02"/>
    <w:rsid w:val="007B67C9"/>
    <w:rsid w:val="007C1C8E"/>
    <w:rsid w:val="007C3BBF"/>
    <w:rsid w:val="007C416E"/>
    <w:rsid w:val="007D006A"/>
    <w:rsid w:val="007D2241"/>
    <w:rsid w:val="007D3215"/>
    <w:rsid w:val="007D4997"/>
    <w:rsid w:val="007D4C56"/>
    <w:rsid w:val="007D7311"/>
    <w:rsid w:val="007E0D53"/>
    <w:rsid w:val="007E3599"/>
    <w:rsid w:val="007E5A41"/>
    <w:rsid w:val="007E6F49"/>
    <w:rsid w:val="007F4600"/>
    <w:rsid w:val="007F648B"/>
    <w:rsid w:val="007F7B3F"/>
    <w:rsid w:val="007F7BB5"/>
    <w:rsid w:val="008028CC"/>
    <w:rsid w:val="00804839"/>
    <w:rsid w:val="00805D7F"/>
    <w:rsid w:val="00805E92"/>
    <w:rsid w:val="00807FBE"/>
    <w:rsid w:val="00810472"/>
    <w:rsid w:val="00812F4E"/>
    <w:rsid w:val="00815F8F"/>
    <w:rsid w:val="00816151"/>
    <w:rsid w:val="00817572"/>
    <w:rsid w:val="008206E8"/>
    <w:rsid w:val="00822100"/>
    <w:rsid w:val="00823E50"/>
    <w:rsid w:val="008258C4"/>
    <w:rsid w:val="00827003"/>
    <w:rsid w:val="00827943"/>
    <w:rsid w:val="00830167"/>
    <w:rsid w:val="0083317D"/>
    <w:rsid w:val="00834FA7"/>
    <w:rsid w:val="00836214"/>
    <w:rsid w:val="00840849"/>
    <w:rsid w:val="008411C7"/>
    <w:rsid w:val="0084248B"/>
    <w:rsid w:val="00843C28"/>
    <w:rsid w:val="0085134A"/>
    <w:rsid w:val="008544DC"/>
    <w:rsid w:val="00854914"/>
    <w:rsid w:val="008571FD"/>
    <w:rsid w:val="00863BEE"/>
    <w:rsid w:val="00867C38"/>
    <w:rsid w:val="00873BC0"/>
    <w:rsid w:val="0087602C"/>
    <w:rsid w:val="0087749A"/>
    <w:rsid w:val="00880E0C"/>
    <w:rsid w:val="00881404"/>
    <w:rsid w:val="008840F9"/>
    <w:rsid w:val="00884B2A"/>
    <w:rsid w:val="008903DF"/>
    <w:rsid w:val="00892C76"/>
    <w:rsid w:val="00894842"/>
    <w:rsid w:val="0089491F"/>
    <w:rsid w:val="00894B90"/>
    <w:rsid w:val="0089625B"/>
    <w:rsid w:val="008976E0"/>
    <w:rsid w:val="008A1890"/>
    <w:rsid w:val="008A464F"/>
    <w:rsid w:val="008A4B49"/>
    <w:rsid w:val="008A57E8"/>
    <w:rsid w:val="008A584C"/>
    <w:rsid w:val="008B0F5A"/>
    <w:rsid w:val="008C045A"/>
    <w:rsid w:val="008C062F"/>
    <w:rsid w:val="008C3491"/>
    <w:rsid w:val="008C6C51"/>
    <w:rsid w:val="008D2056"/>
    <w:rsid w:val="008D5207"/>
    <w:rsid w:val="008D71E2"/>
    <w:rsid w:val="008E0E6B"/>
    <w:rsid w:val="008E45F9"/>
    <w:rsid w:val="008E6B0E"/>
    <w:rsid w:val="008E6C8C"/>
    <w:rsid w:val="008F15D0"/>
    <w:rsid w:val="008F2CA3"/>
    <w:rsid w:val="008F2E6C"/>
    <w:rsid w:val="008F5921"/>
    <w:rsid w:val="00901CAF"/>
    <w:rsid w:val="009020AF"/>
    <w:rsid w:val="009049E0"/>
    <w:rsid w:val="009100F3"/>
    <w:rsid w:val="00910F73"/>
    <w:rsid w:val="00912DE3"/>
    <w:rsid w:val="00915875"/>
    <w:rsid w:val="00917104"/>
    <w:rsid w:val="009178C1"/>
    <w:rsid w:val="009200D7"/>
    <w:rsid w:val="00923003"/>
    <w:rsid w:val="00930A61"/>
    <w:rsid w:val="009316F7"/>
    <w:rsid w:val="00935F63"/>
    <w:rsid w:val="009409BA"/>
    <w:rsid w:val="009436F8"/>
    <w:rsid w:val="00944F6D"/>
    <w:rsid w:val="00945487"/>
    <w:rsid w:val="009472B3"/>
    <w:rsid w:val="00956900"/>
    <w:rsid w:val="00960DFE"/>
    <w:rsid w:val="009620CE"/>
    <w:rsid w:val="00965A79"/>
    <w:rsid w:val="00972F31"/>
    <w:rsid w:val="0098303E"/>
    <w:rsid w:val="00983313"/>
    <w:rsid w:val="009838AC"/>
    <w:rsid w:val="00992DC2"/>
    <w:rsid w:val="0099507A"/>
    <w:rsid w:val="00996561"/>
    <w:rsid w:val="009A139E"/>
    <w:rsid w:val="009A2008"/>
    <w:rsid w:val="009A209E"/>
    <w:rsid w:val="009A31D1"/>
    <w:rsid w:val="009A4784"/>
    <w:rsid w:val="009A5D24"/>
    <w:rsid w:val="009B3050"/>
    <w:rsid w:val="009B3530"/>
    <w:rsid w:val="009B5A5F"/>
    <w:rsid w:val="009C18D4"/>
    <w:rsid w:val="009C36E5"/>
    <w:rsid w:val="009C4230"/>
    <w:rsid w:val="009C5022"/>
    <w:rsid w:val="009C5812"/>
    <w:rsid w:val="009C5E25"/>
    <w:rsid w:val="009C7BF7"/>
    <w:rsid w:val="009D1264"/>
    <w:rsid w:val="009D3973"/>
    <w:rsid w:val="009D7170"/>
    <w:rsid w:val="009F4C97"/>
    <w:rsid w:val="009F522C"/>
    <w:rsid w:val="009F72F9"/>
    <w:rsid w:val="00A06FFB"/>
    <w:rsid w:val="00A10561"/>
    <w:rsid w:val="00A21D2C"/>
    <w:rsid w:val="00A24AAB"/>
    <w:rsid w:val="00A255C3"/>
    <w:rsid w:val="00A2679A"/>
    <w:rsid w:val="00A320B8"/>
    <w:rsid w:val="00A32848"/>
    <w:rsid w:val="00A32F68"/>
    <w:rsid w:val="00A40C38"/>
    <w:rsid w:val="00A44FC4"/>
    <w:rsid w:val="00A56A3B"/>
    <w:rsid w:val="00A6147C"/>
    <w:rsid w:val="00A62C1E"/>
    <w:rsid w:val="00A65B56"/>
    <w:rsid w:val="00A673CB"/>
    <w:rsid w:val="00A67B43"/>
    <w:rsid w:val="00A71328"/>
    <w:rsid w:val="00A72B82"/>
    <w:rsid w:val="00A74622"/>
    <w:rsid w:val="00A8070D"/>
    <w:rsid w:val="00A80F92"/>
    <w:rsid w:val="00A83F0B"/>
    <w:rsid w:val="00A8557A"/>
    <w:rsid w:val="00A94048"/>
    <w:rsid w:val="00AA0BFA"/>
    <w:rsid w:val="00AA1D7C"/>
    <w:rsid w:val="00AA1EF5"/>
    <w:rsid w:val="00AB1998"/>
    <w:rsid w:val="00AB3156"/>
    <w:rsid w:val="00AB3D96"/>
    <w:rsid w:val="00AB5884"/>
    <w:rsid w:val="00AB5C02"/>
    <w:rsid w:val="00AB71D3"/>
    <w:rsid w:val="00AB7C6D"/>
    <w:rsid w:val="00AC3A44"/>
    <w:rsid w:val="00AC419C"/>
    <w:rsid w:val="00AD086A"/>
    <w:rsid w:val="00AD1102"/>
    <w:rsid w:val="00AD1AEA"/>
    <w:rsid w:val="00AD30C0"/>
    <w:rsid w:val="00AD3588"/>
    <w:rsid w:val="00AD734D"/>
    <w:rsid w:val="00AE20AD"/>
    <w:rsid w:val="00AE6EC1"/>
    <w:rsid w:val="00AE7306"/>
    <w:rsid w:val="00AE7DE2"/>
    <w:rsid w:val="00AF0817"/>
    <w:rsid w:val="00AF2463"/>
    <w:rsid w:val="00AF41FF"/>
    <w:rsid w:val="00AF6094"/>
    <w:rsid w:val="00B002CF"/>
    <w:rsid w:val="00B06AFB"/>
    <w:rsid w:val="00B06D7E"/>
    <w:rsid w:val="00B07504"/>
    <w:rsid w:val="00B131BB"/>
    <w:rsid w:val="00B1320C"/>
    <w:rsid w:val="00B1456D"/>
    <w:rsid w:val="00B1524B"/>
    <w:rsid w:val="00B15EBC"/>
    <w:rsid w:val="00B163B6"/>
    <w:rsid w:val="00B23FAC"/>
    <w:rsid w:val="00B253C5"/>
    <w:rsid w:val="00B27BF9"/>
    <w:rsid w:val="00B30383"/>
    <w:rsid w:val="00B315A0"/>
    <w:rsid w:val="00B34267"/>
    <w:rsid w:val="00B342A2"/>
    <w:rsid w:val="00B351B9"/>
    <w:rsid w:val="00B41256"/>
    <w:rsid w:val="00B43EB2"/>
    <w:rsid w:val="00B444EF"/>
    <w:rsid w:val="00B455BE"/>
    <w:rsid w:val="00B47DBF"/>
    <w:rsid w:val="00B51653"/>
    <w:rsid w:val="00B5333E"/>
    <w:rsid w:val="00B54823"/>
    <w:rsid w:val="00B5566B"/>
    <w:rsid w:val="00B55B1D"/>
    <w:rsid w:val="00B55D52"/>
    <w:rsid w:val="00B607CC"/>
    <w:rsid w:val="00B60AC2"/>
    <w:rsid w:val="00B6140B"/>
    <w:rsid w:val="00B637C0"/>
    <w:rsid w:val="00B63857"/>
    <w:rsid w:val="00B6563C"/>
    <w:rsid w:val="00B663DF"/>
    <w:rsid w:val="00B8326F"/>
    <w:rsid w:val="00B84148"/>
    <w:rsid w:val="00B8483B"/>
    <w:rsid w:val="00B85EB0"/>
    <w:rsid w:val="00B863A2"/>
    <w:rsid w:val="00B86876"/>
    <w:rsid w:val="00B9052C"/>
    <w:rsid w:val="00B906A9"/>
    <w:rsid w:val="00B9259F"/>
    <w:rsid w:val="00B92B58"/>
    <w:rsid w:val="00B94FE9"/>
    <w:rsid w:val="00B957D9"/>
    <w:rsid w:val="00B95900"/>
    <w:rsid w:val="00B97316"/>
    <w:rsid w:val="00B97A45"/>
    <w:rsid w:val="00B97B61"/>
    <w:rsid w:val="00BA318A"/>
    <w:rsid w:val="00BA4990"/>
    <w:rsid w:val="00BA568D"/>
    <w:rsid w:val="00BB14CC"/>
    <w:rsid w:val="00BB2841"/>
    <w:rsid w:val="00BB7AEE"/>
    <w:rsid w:val="00BB7F82"/>
    <w:rsid w:val="00BC4839"/>
    <w:rsid w:val="00BD3358"/>
    <w:rsid w:val="00BD3D20"/>
    <w:rsid w:val="00BD72BB"/>
    <w:rsid w:val="00BE16B3"/>
    <w:rsid w:val="00BE2B0D"/>
    <w:rsid w:val="00BE3E03"/>
    <w:rsid w:val="00BE48D8"/>
    <w:rsid w:val="00BE6A42"/>
    <w:rsid w:val="00BE6B85"/>
    <w:rsid w:val="00BE769A"/>
    <w:rsid w:val="00BF087C"/>
    <w:rsid w:val="00BF0A6C"/>
    <w:rsid w:val="00C0025E"/>
    <w:rsid w:val="00C00F18"/>
    <w:rsid w:val="00C126F2"/>
    <w:rsid w:val="00C1279E"/>
    <w:rsid w:val="00C17EFE"/>
    <w:rsid w:val="00C22181"/>
    <w:rsid w:val="00C22E7B"/>
    <w:rsid w:val="00C23619"/>
    <w:rsid w:val="00C23D60"/>
    <w:rsid w:val="00C31AB1"/>
    <w:rsid w:val="00C33834"/>
    <w:rsid w:val="00C341B9"/>
    <w:rsid w:val="00C41BCC"/>
    <w:rsid w:val="00C4762D"/>
    <w:rsid w:val="00C54E43"/>
    <w:rsid w:val="00C57BFF"/>
    <w:rsid w:val="00C62F6F"/>
    <w:rsid w:val="00C636AD"/>
    <w:rsid w:val="00C67177"/>
    <w:rsid w:val="00C6761C"/>
    <w:rsid w:val="00C67A24"/>
    <w:rsid w:val="00C7089B"/>
    <w:rsid w:val="00C70EC8"/>
    <w:rsid w:val="00C729B3"/>
    <w:rsid w:val="00C72A56"/>
    <w:rsid w:val="00C72CF8"/>
    <w:rsid w:val="00C7787D"/>
    <w:rsid w:val="00C80F70"/>
    <w:rsid w:val="00C82ADA"/>
    <w:rsid w:val="00C9162D"/>
    <w:rsid w:val="00C92303"/>
    <w:rsid w:val="00C95A34"/>
    <w:rsid w:val="00C95D59"/>
    <w:rsid w:val="00CA2EBF"/>
    <w:rsid w:val="00CB38E8"/>
    <w:rsid w:val="00CB60FD"/>
    <w:rsid w:val="00CB6893"/>
    <w:rsid w:val="00CC0F05"/>
    <w:rsid w:val="00CC24BF"/>
    <w:rsid w:val="00CC4336"/>
    <w:rsid w:val="00CD001D"/>
    <w:rsid w:val="00CE330F"/>
    <w:rsid w:val="00CE3462"/>
    <w:rsid w:val="00CE4B71"/>
    <w:rsid w:val="00CE629D"/>
    <w:rsid w:val="00CE65FF"/>
    <w:rsid w:val="00CE72DF"/>
    <w:rsid w:val="00CF2402"/>
    <w:rsid w:val="00CF4836"/>
    <w:rsid w:val="00CF4A45"/>
    <w:rsid w:val="00D02CC2"/>
    <w:rsid w:val="00D03A57"/>
    <w:rsid w:val="00D05B26"/>
    <w:rsid w:val="00D05D45"/>
    <w:rsid w:val="00D06A2C"/>
    <w:rsid w:val="00D14065"/>
    <w:rsid w:val="00D174CA"/>
    <w:rsid w:val="00D2210A"/>
    <w:rsid w:val="00D25A8D"/>
    <w:rsid w:val="00D26A66"/>
    <w:rsid w:val="00D34657"/>
    <w:rsid w:val="00D35914"/>
    <w:rsid w:val="00D37EE1"/>
    <w:rsid w:val="00D412A3"/>
    <w:rsid w:val="00D51595"/>
    <w:rsid w:val="00D6056C"/>
    <w:rsid w:val="00D64AC5"/>
    <w:rsid w:val="00D658C8"/>
    <w:rsid w:val="00D7556C"/>
    <w:rsid w:val="00D75C84"/>
    <w:rsid w:val="00D824E5"/>
    <w:rsid w:val="00D842CA"/>
    <w:rsid w:val="00D8753A"/>
    <w:rsid w:val="00D92D02"/>
    <w:rsid w:val="00D93B98"/>
    <w:rsid w:val="00D95960"/>
    <w:rsid w:val="00D96B8F"/>
    <w:rsid w:val="00DA1A1C"/>
    <w:rsid w:val="00DA6C47"/>
    <w:rsid w:val="00DA73D0"/>
    <w:rsid w:val="00DB001E"/>
    <w:rsid w:val="00DB0EA8"/>
    <w:rsid w:val="00DB363E"/>
    <w:rsid w:val="00DB3E61"/>
    <w:rsid w:val="00DB7C97"/>
    <w:rsid w:val="00DC153C"/>
    <w:rsid w:val="00DD024C"/>
    <w:rsid w:val="00DF1CA4"/>
    <w:rsid w:val="00E00121"/>
    <w:rsid w:val="00E001D3"/>
    <w:rsid w:val="00E05F86"/>
    <w:rsid w:val="00E12F9F"/>
    <w:rsid w:val="00E2350F"/>
    <w:rsid w:val="00E273EA"/>
    <w:rsid w:val="00E3096A"/>
    <w:rsid w:val="00E31B4A"/>
    <w:rsid w:val="00E425C3"/>
    <w:rsid w:val="00E44A2F"/>
    <w:rsid w:val="00E55894"/>
    <w:rsid w:val="00E57C46"/>
    <w:rsid w:val="00E602DF"/>
    <w:rsid w:val="00E616DA"/>
    <w:rsid w:val="00E61FA6"/>
    <w:rsid w:val="00E65532"/>
    <w:rsid w:val="00E66AA4"/>
    <w:rsid w:val="00E66DAB"/>
    <w:rsid w:val="00E6760E"/>
    <w:rsid w:val="00E7023D"/>
    <w:rsid w:val="00E73884"/>
    <w:rsid w:val="00E76753"/>
    <w:rsid w:val="00E839D0"/>
    <w:rsid w:val="00E858D6"/>
    <w:rsid w:val="00E85BE3"/>
    <w:rsid w:val="00E8700B"/>
    <w:rsid w:val="00E87576"/>
    <w:rsid w:val="00E87CCD"/>
    <w:rsid w:val="00E90B6B"/>
    <w:rsid w:val="00E90EF7"/>
    <w:rsid w:val="00E9188E"/>
    <w:rsid w:val="00E9540B"/>
    <w:rsid w:val="00E9798E"/>
    <w:rsid w:val="00E97DAD"/>
    <w:rsid w:val="00EB1ECE"/>
    <w:rsid w:val="00EB6D7B"/>
    <w:rsid w:val="00EC0EC6"/>
    <w:rsid w:val="00EC5E75"/>
    <w:rsid w:val="00EC75FC"/>
    <w:rsid w:val="00ED0433"/>
    <w:rsid w:val="00ED10B5"/>
    <w:rsid w:val="00ED180B"/>
    <w:rsid w:val="00ED1B5E"/>
    <w:rsid w:val="00ED2578"/>
    <w:rsid w:val="00ED36B9"/>
    <w:rsid w:val="00EE1F4F"/>
    <w:rsid w:val="00EE3172"/>
    <w:rsid w:val="00EE4073"/>
    <w:rsid w:val="00EF096A"/>
    <w:rsid w:val="00EF138B"/>
    <w:rsid w:val="00EF152F"/>
    <w:rsid w:val="00EF6CA2"/>
    <w:rsid w:val="00F03D55"/>
    <w:rsid w:val="00F04E86"/>
    <w:rsid w:val="00F04E95"/>
    <w:rsid w:val="00F060CC"/>
    <w:rsid w:val="00F066FB"/>
    <w:rsid w:val="00F10C65"/>
    <w:rsid w:val="00F1291F"/>
    <w:rsid w:val="00F13D41"/>
    <w:rsid w:val="00F152B3"/>
    <w:rsid w:val="00F204DA"/>
    <w:rsid w:val="00F225C5"/>
    <w:rsid w:val="00F27C94"/>
    <w:rsid w:val="00F32228"/>
    <w:rsid w:val="00F33362"/>
    <w:rsid w:val="00F354B5"/>
    <w:rsid w:val="00F35906"/>
    <w:rsid w:val="00F4187A"/>
    <w:rsid w:val="00F44AD3"/>
    <w:rsid w:val="00F44D3B"/>
    <w:rsid w:val="00F45DCB"/>
    <w:rsid w:val="00F50123"/>
    <w:rsid w:val="00F5190F"/>
    <w:rsid w:val="00F52522"/>
    <w:rsid w:val="00F537B9"/>
    <w:rsid w:val="00F55F08"/>
    <w:rsid w:val="00F563CD"/>
    <w:rsid w:val="00F573DD"/>
    <w:rsid w:val="00F74B60"/>
    <w:rsid w:val="00F824A8"/>
    <w:rsid w:val="00F84ECA"/>
    <w:rsid w:val="00F8772C"/>
    <w:rsid w:val="00F9373E"/>
    <w:rsid w:val="00F93FD7"/>
    <w:rsid w:val="00F949A0"/>
    <w:rsid w:val="00F96AA7"/>
    <w:rsid w:val="00FA416E"/>
    <w:rsid w:val="00FA447C"/>
    <w:rsid w:val="00FA69FC"/>
    <w:rsid w:val="00FB1F26"/>
    <w:rsid w:val="00FB2443"/>
    <w:rsid w:val="00FB3AAC"/>
    <w:rsid w:val="00FB43FB"/>
    <w:rsid w:val="00FC0A72"/>
    <w:rsid w:val="00FC3F8B"/>
    <w:rsid w:val="00FC4B51"/>
    <w:rsid w:val="00FC60F8"/>
    <w:rsid w:val="00FD396A"/>
    <w:rsid w:val="00FD5617"/>
    <w:rsid w:val="00FE0B3F"/>
    <w:rsid w:val="00FE4747"/>
    <w:rsid w:val="00FE6328"/>
    <w:rsid w:val="00FE7708"/>
    <w:rsid w:val="00FF315F"/>
    <w:rsid w:val="00FF3952"/>
    <w:rsid w:val="00FF5112"/>
    <w:rsid w:val="00FF5F85"/>
    <w:rsid w:val="00FF6AE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53AB06E8"/>
  <w15:docId w15:val="{3736AB69-C9F6-477A-A62F-A9340937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7A4E"/>
  </w:style>
  <w:style w:type="paragraph" w:styleId="Nadpis1">
    <w:name w:val="heading 1"/>
    <w:basedOn w:val="Normlny"/>
    <w:next w:val="Normlny"/>
    <w:link w:val="Nadpis1Char"/>
    <w:uiPriority w:val="9"/>
    <w:qFormat/>
    <w:rsid w:val="002F64EB"/>
    <w:pPr>
      <w:keepNext/>
      <w:keepLines/>
      <w:numPr>
        <w:numId w:val="2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2F64EB"/>
    <w:pPr>
      <w:keepNext/>
      <w:keepLines/>
      <w:numPr>
        <w:numId w:val="27"/>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F64EB"/>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2F64EB"/>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E4963"/>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E4963"/>
  </w:style>
  <w:style w:type="paragraph" w:styleId="Pta">
    <w:name w:val="footer"/>
    <w:basedOn w:val="Normlny"/>
    <w:link w:val="PtaChar"/>
    <w:uiPriority w:val="99"/>
    <w:unhideWhenUsed/>
    <w:rsid w:val="002E4963"/>
    <w:pPr>
      <w:tabs>
        <w:tab w:val="center" w:pos="4680"/>
        <w:tab w:val="right" w:pos="9360"/>
      </w:tabs>
      <w:spacing w:after="0" w:line="240" w:lineRule="auto"/>
    </w:pPr>
  </w:style>
  <w:style w:type="character" w:customStyle="1" w:styleId="PtaChar">
    <w:name w:val="Päta Char"/>
    <w:basedOn w:val="Predvolenpsmoodseku"/>
    <w:link w:val="Pta"/>
    <w:uiPriority w:val="99"/>
    <w:rsid w:val="002E4963"/>
  </w:style>
  <w:style w:type="table" w:customStyle="1" w:styleId="TableGrid1">
    <w:name w:val="Table Grid1"/>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7402B2"/>
    <w:rPr>
      <w:b/>
      <w:bCs/>
    </w:rPr>
  </w:style>
  <w:style w:type="paragraph" w:customStyle="1" w:styleId="Predvolen">
    <w:name w:val="Predvolené"/>
    <w:uiPriority w:val="99"/>
    <w:rsid w:val="00E7023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customStyle="1" w:styleId="aNormal">
    <w:name w:val="aNormal"/>
    <w:qFormat/>
    <w:rsid w:val="0020441E"/>
    <w:pPr>
      <w:spacing w:before="120" w:after="120" w:line="276" w:lineRule="auto"/>
      <w:jc w:val="both"/>
    </w:pPr>
    <w:rPr>
      <w:rFonts w:ascii="Calibri" w:eastAsia="Times New Roman" w:hAnsi="Calibri"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394">
      <w:bodyDiv w:val="1"/>
      <w:marLeft w:val="0"/>
      <w:marRight w:val="0"/>
      <w:marTop w:val="0"/>
      <w:marBottom w:val="0"/>
      <w:divBdr>
        <w:top w:val="none" w:sz="0" w:space="0" w:color="auto"/>
        <w:left w:val="none" w:sz="0" w:space="0" w:color="auto"/>
        <w:bottom w:val="none" w:sz="0" w:space="0" w:color="auto"/>
        <w:right w:val="none" w:sz="0" w:space="0" w:color="auto"/>
      </w:divBdr>
    </w:div>
    <w:div w:id="157772723">
      <w:bodyDiv w:val="1"/>
      <w:marLeft w:val="0"/>
      <w:marRight w:val="0"/>
      <w:marTop w:val="0"/>
      <w:marBottom w:val="0"/>
      <w:divBdr>
        <w:top w:val="none" w:sz="0" w:space="0" w:color="auto"/>
        <w:left w:val="none" w:sz="0" w:space="0" w:color="auto"/>
        <w:bottom w:val="none" w:sz="0" w:space="0" w:color="auto"/>
        <w:right w:val="none" w:sz="0" w:space="0" w:color="auto"/>
      </w:divBdr>
    </w:div>
    <w:div w:id="258219348">
      <w:bodyDiv w:val="1"/>
      <w:marLeft w:val="0"/>
      <w:marRight w:val="0"/>
      <w:marTop w:val="0"/>
      <w:marBottom w:val="0"/>
      <w:divBdr>
        <w:top w:val="none" w:sz="0" w:space="0" w:color="auto"/>
        <w:left w:val="none" w:sz="0" w:space="0" w:color="auto"/>
        <w:bottom w:val="none" w:sz="0" w:space="0" w:color="auto"/>
        <w:right w:val="none" w:sz="0" w:space="0" w:color="auto"/>
      </w:divBdr>
    </w:div>
    <w:div w:id="517545775">
      <w:bodyDiv w:val="1"/>
      <w:marLeft w:val="0"/>
      <w:marRight w:val="0"/>
      <w:marTop w:val="0"/>
      <w:marBottom w:val="0"/>
      <w:divBdr>
        <w:top w:val="none" w:sz="0" w:space="0" w:color="auto"/>
        <w:left w:val="none" w:sz="0" w:space="0" w:color="auto"/>
        <w:bottom w:val="none" w:sz="0" w:space="0" w:color="auto"/>
        <w:right w:val="none" w:sz="0" w:space="0" w:color="auto"/>
      </w:divBdr>
    </w:div>
    <w:div w:id="610355623">
      <w:bodyDiv w:val="1"/>
      <w:marLeft w:val="0"/>
      <w:marRight w:val="0"/>
      <w:marTop w:val="0"/>
      <w:marBottom w:val="0"/>
      <w:divBdr>
        <w:top w:val="none" w:sz="0" w:space="0" w:color="auto"/>
        <w:left w:val="none" w:sz="0" w:space="0" w:color="auto"/>
        <w:bottom w:val="none" w:sz="0" w:space="0" w:color="auto"/>
        <w:right w:val="none" w:sz="0" w:space="0" w:color="auto"/>
      </w:divBdr>
    </w:div>
    <w:div w:id="678771097">
      <w:bodyDiv w:val="1"/>
      <w:marLeft w:val="0"/>
      <w:marRight w:val="0"/>
      <w:marTop w:val="0"/>
      <w:marBottom w:val="0"/>
      <w:divBdr>
        <w:top w:val="none" w:sz="0" w:space="0" w:color="auto"/>
        <w:left w:val="none" w:sz="0" w:space="0" w:color="auto"/>
        <w:bottom w:val="none" w:sz="0" w:space="0" w:color="auto"/>
        <w:right w:val="none" w:sz="0" w:space="0" w:color="auto"/>
      </w:divBdr>
    </w:div>
    <w:div w:id="692728204">
      <w:bodyDiv w:val="1"/>
      <w:marLeft w:val="0"/>
      <w:marRight w:val="0"/>
      <w:marTop w:val="0"/>
      <w:marBottom w:val="0"/>
      <w:divBdr>
        <w:top w:val="none" w:sz="0" w:space="0" w:color="auto"/>
        <w:left w:val="none" w:sz="0" w:space="0" w:color="auto"/>
        <w:bottom w:val="none" w:sz="0" w:space="0" w:color="auto"/>
        <w:right w:val="none" w:sz="0" w:space="0" w:color="auto"/>
      </w:divBdr>
      <w:divsChild>
        <w:div w:id="920988596">
          <w:marLeft w:val="0"/>
          <w:marRight w:val="0"/>
          <w:marTop w:val="0"/>
          <w:marBottom w:val="0"/>
          <w:divBdr>
            <w:top w:val="none" w:sz="0" w:space="0" w:color="auto"/>
            <w:left w:val="none" w:sz="0" w:space="0" w:color="auto"/>
            <w:bottom w:val="none" w:sz="0" w:space="0" w:color="auto"/>
            <w:right w:val="none" w:sz="0" w:space="0" w:color="auto"/>
          </w:divBdr>
          <w:divsChild>
            <w:div w:id="1651402520">
              <w:marLeft w:val="0"/>
              <w:marRight w:val="0"/>
              <w:marTop w:val="0"/>
              <w:marBottom w:val="0"/>
              <w:divBdr>
                <w:top w:val="none" w:sz="0" w:space="0" w:color="auto"/>
                <w:left w:val="none" w:sz="0" w:space="0" w:color="auto"/>
                <w:bottom w:val="none" w:sz="0" w:space="0" w:color="auto"/>
                <w:right w:val="none" w:sz="0" w:space="0" w:color="auto"/>
              </w:divBdr>
              <w:divsChild>
                <w:div w:id="144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60673">
      <w:bodyDiv w:val="1"/>
      <w:marLeft w:val="0"/>
      <w:marRight w:val="0"/>
      <w:marTop w:val="0"/>
      <w:marBottom w:val="0"/>
      <w:divBdr>
        <w:top w:val="none" w:sz="0" w:space="0" w:color="auto"/>
        <w:left w:val="none" w:sz="0" w:space="0" w:color="auto"/>
        <w:bottom w:val="none" w:sz="0" w:space="0" w:color="auto"/>
        <w:right w:val="none" w:sz="0" w:space="0" w:color="auto"/>
      </w:divBdr>
    </w:div>
    <w:div w:id="916284111">
      <w:bodyDiv w:val="1"/>
      <w:marLeft w:val="0"/>
      <w:marRight w:val="0"/>
      <w:marTop w:val="0"/>
      <w:marBottom w:val="0"/>
      <w:divBdr>
        <w:top w:val="none" w:sz="0" w:space="0" w:color="auto"/>
        <w:left w:val="none" w:sz="0" w:space="0" w:color="auto"/>
        <w:bottom w:val="none" w:sz="0" w:space="0" w:color="auto"/>
        <w:right w:val="none" w:sz="0" w:space="0" w:color="auto"/>
      </w:divBdr>
    </w:div>
    <w:div w:id="986129968">
      <w:bodyDiv w:val="1"/>
      <w:marLeft w:val="0"/>
      <w:marRight w:val="0"/>
      <w:marTop w:val="0"/>
      <w:marBottom w:val="0"/>
      <w:divBdr>
        <w:top w:val="none" w:sz="0" w:space="0" w:color="auto"/>
        <w:left w:val="none" w:sz="0" w:space="0" w:color="auto"/>
        <w:bottom w:val="none" w:sz="0" w:space="0" w:color="auto"/>
        <w:right w:val="none" w:sz="0" w:space="0" w:color="auto"/>
      </w:divBdr>
    </w:div>
    <w:div w:id="999849348">
      <w:bodyDiv w:val="1"/>
      <w:marLeft w:val="0"/>
      <w:marRight w:val="0"/>
      <w:marTop w:val="0"/>
      <w:marBottom w:val="0"/>
      <w:divBdr>
        <w:top w:val="none" w:sz="0" w:space="0" w:color="auto"/>
        <w:left w:val="none" w:sz="0" w:space="0" w:color="auto"/>
        <w:bottom w:val="none" w:sz="0" w:space="0" w:color="auto"/>
        <w:right w:val="none" w:sz="0" w:space="0" w:color="auto"/>
      </w:divBdr>
    </w:div>
    <w:div w:id="1099450048">
      <w:bodyDiv w:val="1"/>
      <w:marLeft w:val="0"/>
      <w:marRight w:val="0"/>
      <w:marTop w:val="0"/>
      <w:marBottom w:val="0"/>
      <w:divBdr>
        <w:top w:val="none" w:sz="0" w:space="0" w:color="auto"/>
        <w:left w:val="none" w:sz="0" w:space="0" w:color="auto"/>
        <w:bottom w:val="none" w:sz="0" w:space="0" w:color="auto"/>
        <w:right w:val="none" w:sz="0" w:space="0" w:color="auto"/>
      </w:divBdr>
    </w:div>
    <w:div w:id="1694070380">
      <w:bodyDiv w:val="1"/>
      <w:marLeft w:val="0"/>
      <w:marRight w:val="0"/>
      <w:marTop w:val="0"/>
      <w:marBottom w:val="0"/>
      <w:divBdr>
        <w:top w:val="none" w:sz="0" w:space="0" w:color="auto"/>
        <w:left w:val="none" w:sz="0" w:space="0" w:color="auto"/>
        <w:bottom w:val="none" w:sz="0" w:space="0" w:color="auto"/>
        <w:right w:val="none" w:sz="0" w:space="0" w:color="auto"/>
      </w:divBdr>
    </w:div>
    <w:div w:id="1850290692">
      <w:bodyDiv w:val="1"/>
      <w:marLeft w:val="0"/>
      <w:marRight w:val="0"/>
      <w:marTop w:val="0"/>
      <w:marBottom w:val="0"/>
      <w:divBdr>
        <w:top w:val="none" w:sz="0" w:space="0" w:color="auto"/>
        <w:left w:val="none" w:sz="0" w:space="0" w:color="auto"/>
        <w:bottom w:val="none" w:sz="0" w:space="0" w:color="auto"/>
        <w:right w:val="none" w:sz="0" w:space="0" w:color="auto"/>
      </w:divBdr>
    </w:div>
    <w:div w:id="19836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83C0C-3776-4503-AC5A-33E034451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8452</Words>
  <Characters>48181</Characters>
  <Application>Microsoft Office Word</Application>
  <DocSecurity>0</DocSecurity>
  <Lines>401</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25</cp:revision>
  <cp:lastPrinted>2017-11-27T07:47:00Z</cp:lastPrinted>
  <dcterms:created xsi:type="dcterms:W3CDTF">2017-03-30T09:48:00Z</dcterms:created>
  <dcterms:modified xsi:type="dcterms:W3CDTF">2020-02-24T08:58:00Z</dcterms:modified>
</cp:coreProperties>
</file>